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F384D" w14:textId="249AA35F" w:rsidR="007B5EF0" w:rsidRDefault="00354018" w:rsidP="00F20C71">
      <w:pPr>
        <w:keepNext/>
        <w:keepLines/>
        <w:widowControl w:val="0"/>
        <w:tabs>
          <w:tab w:val="left" w:pos="6230"/>
        </w:tabs>
        <w:spacing w:line="276" w:lineRule="auto"/>
        <w:ind w:right="20"/>
        <w:outlineLvl w:val="2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ab/>
      </w:r>
    </w:p>
    <w:p w14:paraId="16984371" w14:textId="0291D952" w:rsidR="00F20C71" w:rsidRDefault="00F20C71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Calibri" w:eastAsia="Arial" w:hAnsi="Calibri" w:cs="Calibri"/>
          <w:bCs/>
          <w:color w:val="000000"/>
          <w:sz w:val="18"/>
          <w:szCs w:val="18"/>
          <w:lang w:bidi="pl-PL"/>
        </w:rPr>
      </w:pPr>
      <w:r>
        <w:rPr>
          <w:rFonts w:ascii="Arial" w:hAnsi="Arial" w:cs="Arial"/>
          <w:bCs/>
          <w:noProof/>
          <w:sz w:val="16"/>
          <w:szCs w:val="16"/>
        </w:rPr>
        <w:drawing>
          <wp:inline distT="0" distB="0" distL="0" distR="0" wp14:anchorId="5E5092D0" wp14:editId="0FE1592A">
            <wp:extent cx="5979795" cy="565150"/>
            <wp:effectExtent l="0" t="0" r="1905" b="6350"/>
            <wp:docPr id="3490769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076924" name="Obraz 34907692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979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4F1F7" w14:textId="77777777" w:rsidR="00767BF2" w:rsidRPr="005930AE" w:rsidRDefault="00767BF2" w:rsidP="00767BF2">
      <w:pPr>
        <w:keepNext/>
        <w:keepLines/>
        <w:widowControl w:val="0"/>
        <w:spacing w:line="276" w:lineRule="auto"/>
        <w:ind w:left="-567" w:right="-506"/>
        <w:jc w:val="center"/>
        <w:outlineLvl w:val="2"/>
        <w:rPr>
          <w:rFonts w:ascii="Arial" w:eastAsia="Arial" w:hAnsi="Arial" w:cs="Arial"/>
          <w:color w:val="000000"/>
          <w:sz w:val="18"/>
          <w:szCs w:val="18"/>
          <w:lang w:bidi="pl-PL"/>
        </w:rPr>
      </w:pPr>
      <w:r w:rsidRPr="005930AE">
        <w:rPr>
          <w:rFonts w:ascii="Arial" w:eastAsia="Arial" w:hAnsi="Arial" w:cs="Arial"/>
          <w:color w:val="000000"/>
          <w:sz w:val="18"/>
          <w:szCs w:val="18"/>
          <w:lang w:bidi="pl-PL"/>
        </w:rPr>
        <w:t>„</w:t>
      </w:r>
      <w:r w:rsidRPr="005930AE">
        <w:rPr>
          <w:sz w:val="18"/>
          <w:szCs w:val="18"/>
        </w:rPr>
        <w:t>Odnowa przestrzeni publicznych na terenie gminy Strzelno - Dworzec PKS przy ul. Kolejowej”</w:t>
      </w:r>
    </w:p>
    <w:p w14:paraId="4622C648" w14:textId="77777777" w:rsidR="005222A9" w:rsidRDefault="005222A9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</w:p>
    <w:p w14:paraId="3F1D8B07" w14:textId="77777777" w:rsidR="007B3FEE" w:rsidRPr="000C55D2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C44BEF">
        <w:rPr>
          <w:rFonts w:ascii="Arial" w:hAnsi="Arial" w:cs="Arial"/>
          <w:b/>
          <w:i w:val="0"/>
          <w:sz w:val="18"/>
          <w:szCs w:val="18"/>
        </w:rPr>
        <w:t xml:space="preserve">Załącznik nr 1 do </w:t>
      </w:r>
      <w:r w:rsidR="00813A79">
        <w:rPr>
          <w:rFonts w:ascii="Arial" w:hAnsi="Arial" w:cs="Arial"/>
          <w:b/>
          <w:i w:val="0"/>
          <w:sz w:val="18"/>
          <w:szCs w:val="18"/>
        </w:rPr>
        <w:t>SWZ</w:t>
      </w:r>
    </w:p>
    <w:p w14:paraId="6B6B6155" w14:textId="77777777" w:rsidR="008E78A4" w:rsidRDefault="008E78A4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14:paraId="1181F943" w14:textId="77777777" w:rsidR="007B3FEE" w:rsidRPr="001F1212" w:rsidRDefault="001F1212" w:rsidP="007B3FEE">
      <w:pPr>
        <w:pStyle w:val="Nagwek3"/>
        <w:jc w:val="center"/>
        <w:rPr>
          <w:rFonts w:ascii="Arial" w:hAnsi="Arial" w:cs="Arial"/>
          <w:b/>
          <w:i w:val="0"/>
          <w:spacing w:val="20"/>
          <w:szCs w:val="24"/>
        </w:rPr>
      </w:pPr>
      <w:r w:rsidRPr="001F1212">
        <w:rPr>
          <w:rFonts w:ascii="Arial" w:hAnsi="Arial" w:cs="Arial"/>
          <w:b/>
          <w:i w:val="0"/>
          <w:spacing w:val="20"/>
          <w:sz w:val="32"/>
          <w:szCs w:val="24"/>
        </w:rPr>
        <w:t>OFERTA</w:t>
      </w:r>
    </w:p>
    <w:p w14:paraId="42442AB9" w14:textId="77777777" w:rsidR="00150C93" w:rsidRPr="00150C93" w:rsidRDefault="00150C93" w:rsidP="00150C93"/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6D4EEC" w14:paraId="5BBA4299" w14:textId="77777777" w:rsidTr="00486CB3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C27DB90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14:paraId="301F13C8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b/>
                <w:sz w:val="18"/>
                <w:szCs w:val="18"/>
              </w:rPr>
              <w:t>Gmina Strzelno</w:t>
            </w:r>
          </w:p>
          <w:p w14:paraId="3346ABC9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ul. Cieślewicza 2</w:t>
            </w:r>
          </w:p>
          <w:p w14:paraId="3939067A" w14:textId="77777777" w:rsidR="00EC220E" w:rsidRPr="00DC6686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88-320 Strzelno</w:t>
            </w:r>
          </w:p>
        </w:tc>
      </w:tr>
      <w:tr w:rsidR="00EC220E" w14:paraId="58471FB3" w14:textId="77777777" w:rsidTr="00486CB3">
        <w:trPr>
          <w:trHeight w:val="137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399BDFA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14:paraId="0C19E3DC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634E85D" w14:textId="77777777" w:rsidTr="00486CB3">
        <w:trPr>
          <w:trHeight w:val="755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3B97F962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046F8E5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14:paraId="4DC7504B" w14:textId="77777777" w:rsidR="0044251A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6024AF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6C4CCD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ECB3ECB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1A73C22" w14:textId="77777777" w:rsidTr="00486CB3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36C2D994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6C21D98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14:paraId="69A31D4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D7FCEDD" w14:textId="77777777" w:rsidTr="00486CB3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7BAAA2F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4F1FB201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14:paraId="0DFC9D9E" w14:textId="77777777" w:rsidR="00457D22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37744A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751611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0FDC8C8E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14:paraId="1B08D92A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42C8A7D3" w14:textId="77777777" w:rsidTr="00486CB3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6B2FCD5F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14:paraId="23E6B498" w14:textId="77777777" w:rsidR="00093F0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AAE117" w14:textId="77777777" w:rsidR="00F47BB7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8A2033" w14:textId="77777777" w:rsidR="00F47BB7" w:rsidRPr="00DC6686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70020D2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14:paraId="19BEAB9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C45030B" w14:textId="77777777" w:rsidTr="00486CB3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6DB34CD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14:paraId="42856C92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14:paraId="13A2FD8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EE5BBE6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14:paraId="7E6650C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14:paraId="3636B83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6E1C" w14:paraId="6304B9B3" w14:textId="77777777" w:rsidTr="00486CB3">
        <w:trPr>
          <w:trHeight w:val="72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E92B5A2" w14:textId="77777777" w:rsidR="00FA6E1C" w:rsidRPr="00AF2EBE" w:rsidRDefault="00814091" w:rsidP="004932A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 w:rsidR="00B9768B">
              <w:rPr>
                <w:rFonts w:ascii="Arial" w:hAnsi="Arial" w:cs="Arial"/>
                <w:b/>
                <w:sz w:val="18"/>
                <w:szCs w:val="18"/>
              </w:rPr>
              <w:t>jest</w:t>
            </w:r>
          </w:p>
        </w:tc>
        <w:tc>
          <w:tcPr>
            <w:tcW w:w="7370" w:type="dxa"/>
            <w:gridSpan w:val="5"/>
            <w:vAlign w:val="center"/>
          </w:tcPr>
          <w:p w14:paraId="4D4ECC69" w14:textId="77777777" w:rsidR="00FA6E1C" w:rsidRPr="00AF2EBE" w:rsidRDefault="00814091" w:rsidP="00E0455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>
              <w:rPr>
                <w:rFonts w:ascii="Arial" w:hAnsi="Arial" w:cs="Arial"/>
                <w:b/>
                <w:sz w:val="18"/>
                <w:szCs w:val="18"/>
              </w:rPr>
              <w:t xml:space="preserve">mikro / małym / średnim / dużym przedsiębiorcą </w:t>
            </w:r>
            <w:r w:rsidR="004932A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4932A5" w:rsidRPr="00BE408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="004932A5"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 w:rsidRPr="00E0455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4932A5" w:rsidRPr="00E0455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6C35C8" w14:paraId="62FCA870" w14:textId="77777777" w:rsidTr="00486CB3">
        <w:trPr>
          <w:trHeight w:val="862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754F4E6" w14:textId="77777777" w:rsidR="00036420" w:rsidRPr="00DC6686" w:rsidRDefault="00036420" w:rsidP="00DC668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143F279" w14:textId="77777777" w:rsidR="00FA6E1C" w:rsidRPr="008F04EF" w:rsidRDefault="00036420" w:rsidP="008F04E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14:paraId="46B9DA68" w14:textId="77777777" w:rsidR="006C35C8" w:rsidRPr="00DC6686" w:rsidRDefault="006C35C8" w:rsidP="008F04E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36024" w14:paraId="7D5D01A2" w14:textId="77777777" w:rsidTr="00486CB3">
        <w:trPr>
          <w:trHeight w:val="1076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11D6B6AB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14:paraId="752A79C3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98E1E27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14:paraId="5C27C929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AAE331F" w14:textId="77777777" w:rsidTr="00486CB3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4149896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552EB2B2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B8A2868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14:paraId="7E3D2480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68C831B" w14:textId="77777777" w:rsidTr="00486CB3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57EBE009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14:paraId="0EFEA6D1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14:paraId="5A5268D4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78E6079" w14:textId="77777777" w:rsidR="00DE4FEE" w:rsidRDefault="00DE4FEE" w:rsidP="00DE4FEE"/>
    <w:p w14:paraId="2C17EE9B" w14:textId="77777777" w:rsidR="00150C93" w:rsidRDefault="00150C9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538B9441" w14:textId="2F28D6A7" w:rsidR="007B5EF0" w:rsidRDefault="000D468C" w:rsidP="007B5EF0">
      <w:pPr>
        <w:spacing w:line="276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Odpowiadając na publiczne ogłoszenie o zamówieniu </w:t>
      </w:r>
      <w:r w:rsidR="006F295D" w:rsidRPr="00C44BEF">
        <w:rPr>
          <w:rFonts w:ascii="Arial" w:hAnsi="Arial" w:cs="Arial"/>
        </w:rPr>
        <w:t xml:space="preserve">w postępowaniu nr </w:t>
      </w:r>
      <w:r w:rsidR="00794612" w:rsidRPr="00794612">
        <w:rPr>
          <w:rFonts w:ascii="Arial" w:hAnsi="Arial" w:cs="Arial"/>
          <w:b/>
        </w:rPr>
        <w:t>RIZ.271.</w:t>
      </w:r>
      <w:r w:rsidR="00086C73">
        <w:rPr>
          <w:rFonts w:ascii="Arial" w:hAnsi="Arial" w:cs="Arial"/>
          <w:b/>
        </w:rPr>
        <w:t>3</w:t>
      </w:r>
      <w:r w:rsidR="007B5EF0">
        <w:rPr>
          <w:rFonts w:ascii="Arial" w:hAnsi="Arial" w:cs="Arial"/>
          <w:b/>
        </w:rPr>
        <w:t>.202</w:t>
      </w:r>
      <w:r w:rsidR="00000A6F">
        <w:rPr>
          <w:rFonts w:ascii="Arial" w:hAnsi="Arial" w:cs="Arial"/>
          <w:b/>
        </w:rPr>
        <w:t>6</w:t>
      </w:r>
      <w:r w:rsidR="00174C35">
        <w:rPr>
          <w:rFonts w:ascii="Arial" w:hAnsi="Arial" w:cs="Arial"/>
          <w:b/>
        </w:rPr>
        <w:t>/P</w:t>
      </w:r>
      <w:r w:rsidR="00AD0325" w:rsidRPr="00C44BEF">
        <w:rPr>
          <w:rFonts w:ascii="Arial" w:hAnsi="Arial" w:cs="Arial"/>
          <w:b/>
        </w:rPr>
        <w:t xml:space="preserve">, </w:t>
      </w:r>
      <w:r w:rsidRPr="00C44BEF">
        <w:rPr>
          <w:rFonts w:ascii="Arial" w:hAnsi="Arial" w:cs="Arial"/>
        </w:rPr>
        <w:t>prowadzonym</w:t>
      </w:r>
      <w:r w:rsidRPr="000D468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 xml:space="preserve">trybie </w:t>
      </w:r>
      <w:r w:rsidR="00813A79">
        <w:rPr>
          <w:rFonts w:ascii="Arial" w:hAnsi="Arial" w:cs="Arial"/>
        </w:rPr>
        <w:t xml:space="preserve">podstawowym </w:t>
      </w:r>
      <w:r w:rsidR="00486CB3">
        <w:rPr>
          <w:rFonts w:ascii="Arial" w:hAnsi="Arial" w:cs="Arial"/>
        </w:rPr>
        <w:t>z możliwością prowadzenia negocjacji</w:t>
      </w:r>
      <w:r w:rsidR="00AD0325">
        <w:rPr>
          <w:rFonts w:ascii="Arial" w:hAnsi="Arial" w:cs="Arial"/>
        </w:rPr>
        <w:t>, p.n</w:t>
      </w:r>
      <w:r w:rsidR="00743911">
        <w:rPr>
          <w:rFonts w:ascii="Arial" w:hAnsi="Arial" w:cs="Arial"/>
        </w:rPr>
        <w:t>.</w:t>
      </w:r>
      <w:r w:rsidR="00AD0325">
        <w:rPr>
          <w:rFonts w:ascii="Arial" w:hAnsi="Arial" w:cs="Arial"/>
        </w:rPr>
        <w:t>:</w:t>
      </w:r>
    </w:p>
    <w:p w14:paraId="5EE5B3CF" w14:textId="77777777" w:rsidR="007B5EF0" w:rsidRDefault="007B5EF0" w:rsidP="007B5EF0">
      <w:pPr>
        <w:spacing w:line="276" w:lineRule="auto"/>
        <w:ind w:left="567"/>
        <w:jc w:val="center"/>
        <w:rPr>
          <w:rFonts w:ascii="Arial" w:hAnsi="Arial" w:cs="Arial"/>
        </w:rPr>
      </w:pPr>
    </w:p>
    <w:p w14:paraId="3608C1B3" w14:textId="77777777" w:rsidR="007A0894" w:rsidRDefault="007A0894" w:rsidP="00F47BB7">
      <w:pPr>
        <w:spacing w:before="120" w:after="120"/>
        <w:ind w:left="284"/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</w:pPr>
      <w:r w:rsidRPr="007A0894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„Odnowa przestrzeni publicznych na terenie gminy Strzelno - Dworzec PKS przy ul. Kolejowej”</w:t>
      </w:r>
    </w:p>
    <w:p w14:paraId="6F09891E" w14:textId="708B960F" w:rsidR="007B3FEE" w:rsidRDefault="000D468C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14:paraId="5BDE2BBF" w14:textId="77777777" w:rsidR="00AF2EBE" w:rsidRDefault="00AF2EBE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7541354C" w14:textId="77777777" w:rsidR="003069B8" w:rsidRPr="003069B8" w:rsidRDefault="003069B8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 zgodnie z warunk</w:t>
      </w:r>
      <w:r w:rsidR="00813A79"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 za łącznym wynagrodzeniem:</w:t>
      </w:r>
    </w:p>
    <w:p w14:paraId="61A68890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4CD1E224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2ADD5326" w14:textId="77777777" w:rsidR="003069B8" w:rsidRDefault="003069B8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 w:rsidR="008E03BE"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07CBAB01" w14:textId="77777777" w:rsidR="00D0745E" w:rsidRDefault="00D0745E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2B6C02CE" w14:textId="77777777" w:rsidR="00D0745E" w:rsidRDefault="00D0745E" w:rsidP="00D0745E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8856AA"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 w:rsidR="008856AA">
        <w:rPr>
          <w:rStyle w:val="Odwoanieprzypisudolnego"/>
          <w:rFonts w:ascii="Arial" w:hAnsi="Arial" w:cs="Arial"/>
          <w:sz w:val="18"/>
          <w:szCs w:val="18"/>
        </w:rPr>
        <w:footnoteReference w:id="4"/>
      </w:r>
    </w:p>
    <w:p w14:paraId="69B47093" w14:textId="77777777" w:rsidR="00AE7C3A" w:rsidRPr="00975BE8" w:rsidRDefault="00AE7C3A" w:rsidP="008601E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 xml:space="preserve">wartość netto </w:t>
      </w:r>
      <w:r w:rsidR="00812C52" w:rsidRPr="00975BE8">
        <w:rPr>
          <w:rFonts w:ascii="Arial" w:eastAsia="Arial Unicode MS" w:hAnsi="Arial" w:cs="Arial"/>
          <w:sz w:val="18"/>
          <w:szCs w:val="18"/>
        </w:rPr>
        <w:t xml:space="preserve">za wykonanie całości </w:t>
      </w:r>
      <w:r w:rsidR="00970C40" w:rsidRPr="00975BE8">
        <w:rPr>
          <w:rFonts w:ascii="Arial" w:eastAsia="Arial Unicode MS" w:hAnsi="Arial" w:cs="Arial"/>
          <w:sz w:val="18"/>
          <w:szCs w:val="18"/>
        </w:rPr>
        <w:t>zamówienia</w:t>
      </w:r>
      <w:r w:rsidRPr="00975BE8">
        <w:rPr>
          <w:rFonts w:ascii="Arial" w:hAnsi="Arial" w:cs="Arial"/>
          <w:sz w:val="18"/>
          <w:szCs w:val="18"/>
        </w:rPr>
        <w:t>………</w:t>
      </w:r>
      <w:r w:rsidR="00812C52" w:rsidRPr="00975BE8">
        <w:rPr>
          <w:rFonts w:ascii="Arial" w:hAnsi="Arial" w:cs="Arial"/>
          <w:sz w:val="18"/>
          <w:szCs w:val="18"/>
        </w:rPr>
        <w:t>………</w:t>
      </w:r>
      <w:r w:rsidR="00353A79" w:rsidRPr="00975BE8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..PLN</w:t>
      </w:r>
      <w:r w:rsidR="00353A79" w:rsidRPr="00975BE8">
        <w:rPr>
          <w:rFonts w:ascii="Arial" w:hAnsi="Arial" w:cs="Arial"/>
          <w:sz w:val="18"/>
          <w:szCs w:val="18"/>
        </w:rPr>
        <w:t>;</w:t>
      </w:r>
      <w:r w:rsidRPr="00975BE8">
        <w:rPr>
          <w:rFonts w:ascii="Arial" w:hAnsi="Arial" w:cs="Arial"/>
          <w:sz w:val="18"/>
          <w:szCs w:val="18"/>
        </w:rPr>
        <w:t xml:space="preserve"> (sł</w:t>
      </w:r>
      <w:r w:rsidR="00812C52" w:rsidRPr="00975BE8">
        <w:rPr>
          <w:rFonts w:ascii="Arial" w:hAnsi="Arial" w:cs="Arial"/>
          <w:sz w:val="18"/>
          <w:szCs w:val="18"/>
        </w:rPr>
        <w:t>ownie: …………………</w:t>
      </w:r>
      <w:r w:rsidR="008E03BE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4A4FAC24" w14:textId="77777777" w:rsidR="00AE7C3A" w:rsidRPr="00975BE8" w:rsidRDefault="00AE7C3A" w:rsidP="008601E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</w:t>
      </w:r>
      <w:r w:rsidR="00353A79" w:rsidRPr="00975BE8">
        <w:rPr>
          <w:rFonts w:ascii="Arial" w:hAnsi="Arial" w:cs="Arial"/>
          <w:sz w:val="18"/>
          <w:szCs w:val="18"/>
        </w:rPr>
        <w:t>………..</w:t>
      </w:r>
      <w:r w:rsidRPr="00975BE8">
        <w:rPr>
          <w:rFonts w:ascii="Arial" w:hAnsi="Arial" w:cs="Arial"/>
          <w:sz w:val="18"/>
          <w:szCs w:val="18"/>
        </w:rPr>
        <w:t>…</w:t>
      </w:r>
      <w:r w:rsidR="00353A79" w:rsidRPr="00975BE8">
        <w:rPr>
          <w:rFonts w:ascii="Arial" w:hAnsi="Arial" w:cs="Arial"/>
          <w:sz w:val="18"/>
          <w:szCs w:val="18"/>
        </w:rPr>
        <w:t>.PLN</w:t>
      </w:r>
      <w:r w:rsidRPr="00975BE8">
        <w:rPr>
          <w:rFonts w:ascii="Arial" w:hAnsi="Arial" w:cs="Arial"/>
          <w:sz w:val="18"/>
          <w:szCs w:val="18"/>
        </w:rPr>
        <w:t xml:space="preserve">; </w:t>
      </w:r>
      <w:r w:rsidR="00353A79" w:rsidRPr="00975BE8">
        <w:rPr>
          <w:rFonts w:ascii="Arial" w:hAnsi="Arial" w:cs="Arial"/>
          <w:sz w:val="18"/>
          <w:szCs w:val="18"/>
        </w:rPr>
        <w:t>(</w:t>
      </w:r>
      <w:r w:rsidR="008E03BE">
        <w:rPr>
          <w:rFonts w:ascii="Arial" w:hAnsi="Arial" w:cs="Arial"/>
          <w:sz w:val="18"/>
          <w:szCs w:val="18"/>
        </w:rPr>
        <w:t>słownie: …………………………………….</w:t>
      </w:r>
      <w:r w:rsidR="00975BE8" w:rsidRPr="00975BE8">
        <w:rPr>
          <w:rFonts w:ascii="Arial" w:hAnsi="Arial" w:cs="Arial"/>
          <w:sz w:val="18"/>
          <w:szCs w:val="18"/>
        </w:rPr>
        <w:t>)</w:t>
      </w:r>
    </w:p>
    <w:p w14:paraId="6D8BBAC4" w14:textId="77777777" w:rsidR="00975BE8" w:rsidRDefault="00975BE8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2488DB4E" w14:textId="77777777" w:rsidR="00026FF1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przyjmując następujące czynniki cenotwórcze:</w:t>
      </w:r>
    </w:p>
    <w:p w14:paraId="3151FA9B" w14:textId="77777777" w:rsidR="00026FF1" w:rsidRPr="0064079E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3107D9C9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 xml:space="preserve">stawka roboczogodziny:……………… zł </w:t>
      </w:r>
      <w:r w:rsidR="00970C40" w:rsidRPr="0064079E">
        <w:rPr>
          <w:rFonts w:ascii="Arial" w:hAnsi="Arial" w:cs="Arial"/>
          <w:sz w:val="18"/>
          <w:szCs w:val="18"/>
        </w:rPr>
        <w:t>netto/r-g</w:t>
      </w:r>
      <w:r w:rsidRPr="0064079E">
        <w:rPr>
          <w:rFonts w:ascii="Arial" w:hAnsi="Arial" w:cs="Arial"/>
          <w:sz w:val="18"/>
          <w:szCs w:val="18"/>
        </w:rPr>
        <w:t>,</w:t>
      </w:r>
    </w:p>
    <w:p w14:paraId="153AC6D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pośrednie:……………………….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0AEA0EC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zysk:…………………………………..….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5044B8E3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zakupu:……………………….…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7775ADD5" w14:textId="14F0A151" w:rsidR="00B37033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</w:t>
      </w:r>
      <w:r w:rsidR="001F2B64">
        <w:rPr>
          <w:rFonts w:ascii="Arial" w:hAnsi="Arial" w:cs="Arial"/>
          <w:i/>
          <w:iCs/>
          <w:sz w:val="18"/>
          <w:szCs w:val="18"/>
        </w:rPr>
        <w:t>(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Dz. U. </w:t>
      </w:r>
      <w:r w:rsidR="001F2B64">
        <w:rPr>
          <w:rFonts w:ascii="Arial" w:hAnsi="Arial" w:cs="Arial"/>
          <w:iCs/>
          <w:sz w:val="18"/>
          <w:szCs w:val="18"/>
        </w:rPr>
        <w:t>z 2014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r. poz. </w:t>
      </w:r>
      <w:r w:rsidR="001F2B64">
        <w:rPr>
          <w:rFonts w:ascii="Arial" w:hAnsi="Arial" w:cs="Arial"/>
          <w:iCs/>
          <w:sz w:val="18"/>
          <w:szCs w:val="18"/>
        </w:rPr>
        <w:t xml:space="preserve">915 </w:t>
      </w:r>
      <w:r w:rsidR="001F2B64" w:rsidRPr="0093108C">
        <w:rPr>
          <w:rFonts w:ascii="Arial" w:hAnsi="Arial" w:cs="Arial"/>
          <w:iCs/>
          <w:sz w:val="18"/>
          <w:szCs w:val="18"/>
        </w:rPr>
        <w:t>z późn. zm.</w:t>
      </w:r>
      <w:r w:rsidR="001F2B64" w:rsidRPr="00196D2A">
        <w:rPr>
          <w:rFonts w:ascii="Arial" w:hAnsi="Arial" w:cs="Arial"/>
          <w:iCs/>
          <w:sz w:val="18"/>
          <w:szCs w:val="18"/>
        </w:rPr>
        <w:t>)</w:t>
      </w:r>
      <w:r w:rsidR="001F2B64" w:rsidRPr="002E742E" w:rsidDel="001F2B64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, a więc</w:t>
      </w:r>
      <w:r w:rsidR="00486CB3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89ACE9E" w14:textId="77777777" w:rsidR="00B37033" w:rsidRPr="001846DB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5F5888B" w14:textId="77777777" w:rsidR="00B37033" w:rsidRPr="008856AA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14:paraId="17843429" w14:textId="77777777" w:rsidR="00486CB3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</w:t>
      </w:r>
    </w:p>
    <w:p w14:paraId="45D1BF71" w14:textId="77777777" w:rsidR="00B37033" w:rsidRPr="004238E1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 ………………………………………………………………</w:t>
      </w:r>
      <w:r w:rsidR="001F52CA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</w:t>
      </w:r>
    </w:p>
    <w:p w14:paraId="1AAA34E2" w14:textId="77777777" w:rsidR="004E22D2" w:rsidRPr="004E22D2" w:rsidRDefault="00B37033" w:rsidP="460591C7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ko-KR"/>
        </w:rPr>
      </w:pPr>
      <w:r w:rsidRPr="460591C7">
        <w:rPr>
          <w:rFonts w:ascii="Arial" w:hAnsi="Arial" w:cs="Arial"/>
          <w:sz w:val="18"/>
          <w:szCs w:val="18"/>
        </w:rPr>
        <w:t xml:space="preserve">Oświadczamy, iż zaoferowana cena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 xml:space="preserve">podana w ofercie 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zawiera wszelkie koszty poniesione w celu należytego wykonania zamówienia zgodnie z wymaganiami Zamawiającego zawartymi w </w:t>
      </w:r>
      <w:r w:rsidR="00813A79">
        <w:rPr>
          <w:rFonts w:ascii="Arial" w:hAnsi="Arial" w:cs="Arial"/>
          <w:sz w:val="18"/>
          <w:szCs w:val="18"/>
          <w:lang w:eastAsia="ar-SA"/>
        </w:rPr>
        <w:t>SWZ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i wszystkich załącznikach do niej (w szczególności w dokumentacji </w:t>
      </w:r>
      <w:r w:rsidR="000E1608" w:rsidRPr="460591C7">
        <w:rPr>
          <w:rFonts w:ascii="Arial" w:eastAsia="Calibri" w:hAnsi="Arial" w:cs="Arial"/>
          <w:sz w:val="18"/>
          <w:szCs w:val="18"/>
          <w:lang w:eastAsia="ko-KR"/>
        </w:rPr>
        <w:t>projektowej, specyfikacjach technicznych wykonania i odbioru robót, przedmiarach robót)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, jak również w niej nie ujęte, a bez których nie można wykonać zamówienia</w:t>
      </w:r>
      <w:r w:rsidR="000E1608" w:rsidRPr="460591C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w tym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w szczególności</w:t>
      </w:r>
      <w:r w:rsidR="009468C1">
        <w:rPr>
          <w:rFonts w:ascii="Arial" w:hAnsi="Arial" w:cs="Arial"/>
          <w:sz w:val="18"/>
          <w:szCs w:val="18"/>
          <w:lang w:eastAsia="en-US"/>
        </w:rPr>
        <w:t>:</w:t>
      </w:r>
      <w:r w:rsidR="00440F57">
        <w:rPr>
          <w:rFonts w:ascii="Arial" w:hAnsi="Arial" w:cs="Arial"/>
          <w:sz w:val="18"/>
          <w:szCs w:val="18"/>
          <w:lang w:eastAsia="en-US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koszty zakupu materiałów, koszty oględzin, przeglądów </w:t>
      </w:r>
      <w:r w:rsidR="008E03BE">
        <w:rPr>
          <w:rFonts w:ascii="Arial" w:eastAsia="Arial" w:hAnsi="Arial" w:cs="Arial"/>
          <w:sz w:val="18"/>
          <w:szCs w:val="18"/>
        </w:rPr>
        <w:t xml:space="preserve">koniecznych do przeprowadzenia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w związku z usuwaniem wynikłych wad i usterek oraz przeglądu gwarancyjnego i pogwarancyjnego całości wykonanych robót, koszty zużycia wody i energii elektrycznej, koszty wykonania wymaganych właściwymi przepisami prób, badań, pomiarów i sprawdzeń, koszty uzyskania od właściwych organów oraz gestorów sieci odpowiednich zaświadczeń, w szczególności koszty odbioru urządzeń, koszty odbiorów (w tym dokonywanych przez gestorów </w:t>
      </w:r>
      <w:r w:rsidR="009468C1" w:rsidRPr="00321074">
        <w:rPr>
          <w:rFonts w:ascii="Arial" w:eastAsia="Arial" w:hAnsi="Arial" w:cs="Arial"/>
          <w:sz w:val="18"/>
          <w:szCs w:val="18"/>
        </w:rPr>
        <w:lastRenderedPageBreak/>
        <w:t xml:space="preserve">sieci), sprawdzeń i </w:t>
      </w:r>
      <w:proofErr w:type="spellStart"/>
      <w:r w:rsidR="009468C1" w:rsidRPr="00321074">
        <w:rPr>
          <w:rFonts w:ascii="Arial" w:eastAsia="Arial" w:hAnsi="Arial" w:cs="Arial"/>
          <w:sz w:val="18"/>
          <w:szCs w:val="18"/>
        </w:rPr>
        <w:t>dopuszczeń</w:t>
      </w:r>
      <w:proofErr w:type="spellEnd"/>
      <w:r w:rsidR="009468C1" w:rsidRPr="00321074">
        <w:rPr>
          <w:rFonts w:ascii="Arial" w:eastAsia="Arial" w:hAnsi="Arial" w:cs="Arial"/>
          <w:sz w:val="18"/>
          <w:szCs w:val="18"/>
        </w:rPr>
        <w:t xml:space="preserve"> przez Urząd Dozoru Technicznego,</w:t>
      </w:r>
      <w:r w:rsidR="00440F57">
        <w:rPr>
          <w:rFonts w:ascii="Arial" w:eastAsia="Arial" w:hAnsi="Arial" w:cs="Arial"/>
          <w:sz w:val="18"/>
          <w:szCs w:val="18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>koszt ubezpieczenia, zabezpieczenia placu budowy, tablic informacyjnych, koszty dojazdu, wynagrodzenia pracowników, sprzętu, dokumentacji powykonawczej, zabezpieczenia robót,  uzyskania wymaganych decyzji i wszelkie prace, również te nie wymienione w dokumentach opisujących przedmiot zamówienia jak wszelkie roboty towarzyszące i zabezpieczające, lecz konieczne do wykonania na podstawie obowiązującego prawa, w tym przepisów techniczno-budowlanych oraz wiedzy technicznej w taki sposób aby przedmiot zamówienia spełniał cel jakiemu ma służyć, koszty robót określone w dokumentacji jako możliwe do wystąpienia oraz wsz</w:t>
      </w:r>
      <w:r w:rsidR="00C068F3">
        <w:rPr>
          <w:rFonts w:ascii="Arial" w:eastAsia="Arial" w:hAnsi="Arial" w:cs="Arial"/>
          <w:sz w:val="18"/>
          <w:szCs w:val="18"/>
        </w:rPr>
        <w:t xml:space="preserve">ystkie roboty towarzyszące nie </w:t>
      </w:r>
      <w:r w:rsidR="009468C1" w:rsidRPr="00321074">
        <w:rPr>
          <w:rFonts w:ascii="Arial" w:eastAsia="Arial" w:hAnsi="Arial" w:cs="Arial"/>
          <w:sz w:val="18"/>
          <w:szCs w:val="18"/>
        </w:rPr>
        <w:t>wskazane wprost, a niezbędne do prawidłowego wykonania robót podstawowych oraz przedmiotu umowy (zarówno w ujęciu kosztowym, jak i terminowym), a także wszelkie podatki (także należny podatek VAT).</w:t>
      </w:r>
      <w:r w:rsidR="009468C1" w:rsidRPr="00321074">
        <w:rPr>
          <w:rFonts w:ascii="Arial" w:eastAsia="Calibri" w:hAnsi="Arial" w:cs="Arial"/>
          <w:sz w:val="18"/>
          <w:szCs w:val="18"/>
          <w:lang w:eastAsia="ko-KR"/>
        </w:rPr>
        <w:t xml:space="preserve"> Wykonawca winien uwzględnić w kalkulacji ceny przychody ze sprzedaży surowców wtórnych, pozyskanych w wyniku robót demontażowych i rozbiórkowych. </w:t>
      </w:r>
      <w:r w:rsidR="004E22D2" w:rsidRPr="460591C7">
        <w:rPr>
          <w:rFonts w:ascii="Arial" w:eastAsia="Calibri" w:hAnsi="Arial" w:cs="Arial"/>
          <w:sz w:val="18"/>
          <w:szCs w:val="18"/>
          <w:lang w:eastAsia="ko-KR"/>
        </w:rPr>
        <w:t>Cena obejmuje ewentualne marże i opusty.</w:t>
      </w:r>
      <w:bookmarkStart w:id="0" w:name="_Hlk522953322"/>
      <w:bookmarkEnd w:id="0"/>
    </w:p>
    <w:p w14:paraId="0EBB8BFC" w14:textId="31E66002" w:rsidR="00A53437" w:rsidRPr="008E03BE" w:rsidRDefault="00B37033" w:rsidP="008E03B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90541">
        <w:rPr>
          <w:rFonts w:ascii="Arial" w:hAnsi="Arial" w:cs="Arial"/>
          <w:sz w:val="18"/>
          <w:szCs w:val="18"/>
        </w:rPr>
        <w:t>Zobowiązujemy się zrealizować p</w:t>
      </w:r>
      <w:r w:rsidR="004B2B23">
        <w:rPr>
          <w:rFonts w:ascii="Arial" w:hAnsi="Arial" w:cs="Arial"/>
          <w:sz w:val="18"/>
          <w:szCs w:val="18"/>
        </w:rPr>
        <w:t xml:space="preserve">rzedmiot zamówienia w terminie </w:t>
      </w:r>
      <w:r w:rsidR="007E0A48">
        <w:rPr>
          <w:rFonts w:ascii="Arial" w:hAnsi="Arial" w:cs="Arial"/>
          <w:sz w:val="18"/>
          <w:szCs w:val="18"/>
        </w:rPr>
        <w:t xml:space="preserve">wskazanym w Specyfikacji Warunków </w:t>
      </w:r>
      <w:r w:rsidR="00E450D9">
        <w:rPr>
          <w:rFonts w:ascii="Arial" w:hAnsi="Arial" w:cs="Arial"/>
          <w:sz w:val="18"/>
          <w:szCs w:val="18"/>
        </w:rPr>
        <w:t>Zamówienia</w:t>
      </w:r>
      <w:r w:rsidR="007E0A48">
        <w:rPr>
          <w:rFonts w:ascii="Arial" w:hAnsi="Arial" w:cs="Arial"/>
          <w:sz w:val="18"/>
          <w:szCs w:val="18"/>
        </w:rPr>
        <w:t xml:space="preserve">. </w:t>
      </w:r>
      <w:r w:rsidR="00813A79">
        <w:rPr>
          <w:rFonts w:ascii="Arial" w:hAnsi="Arial" w:cs="Arial"/>
          <w:sz w:val="18"/>
          <w:szCs w:val="18"/>
        </w:rPr>
        <w:t xml:space="preserve">. </w:t>
      </w:r>
    </w:p>
    <w:p w14:paraId="367BCF63" w14:textId="1E683782" w:rsidR="008F6309" w:rsidRPr="007E0A48" w:rsidRDefault="008F6309" w:rsidP="007E0A48">
      <w:pPr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 , iż</w:t>
      </w:r>
      <w:r w:rsid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b/>
          <w:sz w:val="18"/>
          <w:szCs w:val="18"/>
        </w:rPr>
        <w:t>wydłużamy</w:t>
      </w:r>
      <w:r w:rsidRPr="007E0A48">
        <w:rPr>
          <w:rFonts w:ascii="Arial" w:hAnsi="Arial" w:cs="Arial"/>
          <w:sz w:val="18"/>
          <w:szCs w:val="18"/>
        </w:rPr>
        <w:t xml:space="preserve"> okres gwarancji i rękojmi na wykonane roboty</w:t>
      </w:r>
      <w:r w:rsidR="00440F57" w:rsidRP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sz w:val="18"/>
          <w:szCs w:val="18"/>
        </w:rPr>
        <w:t xml:space="preserve">budowlane </w:t>
      </w:r>
      <w:r w:rsidRPr="007E0A48">
        <w:rPr>
          <w:rFonts w:ascii="Arial" w:hAnsi="Arial" w:cs="Arial"/>
          <w:b/>
          <w:sz w:val="18"/>
          <w:szCs w:val="18"/>
        </w:rPr>
        <w:t>o okres ………….. m-</w:t>
      </w:r>
      <w:proofErr w:type="spellStart"/>
      <w:r w:rsidRPr="007E0A48">
        <w:rPr>
          <w:rFonts w:ascii="Arial" w:hAnsi="Arial" w:cs="Arial"/>
          <w:b/>
          <w:sz w:val="18"/>
          <w:szCs w:val="18"/>
        </w:rPr>
        <w:t>cy</w:t>
      </w:r>
      <w:proofErr w:type="spellEnd"/>
      <w:r w:rsidRPr="007E0A48">
        <w:rPr>
          <w:rFonts w:ascii="Arial" w:hAnsi="Arial" w:cs="Arial"/>
          <w:sz w:val="18"/>
          <w:szCs w:val="18"/>
        </w:rPr>
        <w:t xml:space="preserve"> (słownie: ……………………. miesięcy), w stosunku do wymaganego minimalnego</w:t>
      </w:r>
      <w:r w:rsidR="004932A5" w:rsidRPr="007E0A48">
        <w:rPr>
          <w:rFonts w:ascii="Arial" w:hAnsi="Arial" w:cs="Arial"/>
          <w:sz w:val="18"/>
          <w:szCs w:val="18"/>
        </w:rPr>
        <w:t xml:space="preserve"> 36</w:t>
      </w:r>
      <w:r w:rsidRPr="007E0A48">
        <w:rPr>
          <w:rFonts w:ascii="Arial" w:hAnsi="Arial" w:cs="Arial"/>
          <w:sz w:val="18"/>
          <w:szCs w:val="18"/>
        </w:rPr>
        <w:t xml:space="preserve"> miesięcznego okresu,</w:t>
      </w:r>
    </w:p>
    <w:p w14:paraId="2E0963DB" w14:textId="77777777" w:rsidR="00C82A24" w:rsidRPr="00C82A24" w:rsidRDefault="00C82A24" w:rsidP="00C82A24">
      <w:pPr>
        <w:pStyle w:val="Akapitzlist"/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hAnsi="Arial" w:cs="Arial"/>
          <w:sz w:val="18"/>
          <w:szCs w:val="18"/>
        </w:rPr>
      </w:pPr>
      <w:r w:rsidRPr="00C82A24">
        <w:rPr>
          <w:rFonts w:ascii="Arial" w:eastAsia="Calibri" w:hAnsi="Arial" w:cs="Arial"/>
          <w:sz w:val="18"/>
          <w:szCs w:val="18"/>
        </w:rPr>
        <w:t>Akceptujemy warunki płatności podane we wzorze umowy</w:t>
      </w:r>
      <w:r w:rsidRPr="00C82A24">
        <w:rPr>
          <w:rFonts w:ascii="Arial" w:hAnsi="Arial" w:cs="Arial"/>
          <w:sz w:val="18"/>
          <w:szCs w:val="18"/>
        </w:rPr>
        <w:t>.</w:t>
      </w:r>
    </w:p>
    <w:p w14:paraId="3948A40C" w14:textId="77777777" w:rsidR="00B37033" w:rsidRPr="006E60E4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E60E4">
        <w:rPr>
          <w:rFonts w:ascii="Arial" w:hAnsi="Arial" w:cs="Arial"/>
          <w:sz w:val="18"/>
          <w:szCs w:val="18"/>
        </w:rPr>
        <w:t xml:space="preserve">Oświadczamy, iż warunki udziału w </w:t>
      </w:r>
      <w:r w:rsidR="004B458C">
        <w:rPr>
          <w:rFonts w:ascii="Arial" w:hAnsi="Arial" w:cs="Arial"/>
          <w:sz w:val="18"/>
          <w:szCs w:val="18"/>
        </w:rPr>
        <w:t xml:space="preserve">postępowaniu </w:t>
      </w:r>
      <w:r w:rsidRPr="006E60E4">
        <w:rPr>
          <w:rFonts w:ascii="Arial" w:hAnsi="Arial" w:cs="Arial"/>
          <w:sz w:val="18"/>
          <w:szCs w:val="18"/>
        </w:rPr>
        <w:t>spełniamy samodzielnie</w:t>
      </w:r>
      <w:r w:rsidRPr="006E60E4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6E60E4">
        <w:rPr>
          <w:rFonts w:ascii="Arial" w:hAnsi="Arial" w:cs="Arial"/>
          <w:sz w:val="18"/>
          <w:szCs w:val="18"/>
        </w:rPr>
        <w:t>.</w:t>
      </w:r>
    </w:p>
    <w:p w14:paraId="32CA31E2" w14:textId="77777777" w:rsidR="00B37033" w:rsidRPr="00881BB5" w:rsidRDefault="00B37033" w:rsidP="008601E9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tj.……………………………………………………………………………………………………</w:t>
      </w:r>
    </w:p>
    <w:p w14:paraId="11E8768F" w14:textId="77777777" w:rsidR="00B37033" w:rsidRDefault="00B37033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  <w:r w:rsidRPr="0066407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14:paraId="1E18FC0E" w14:textId="77777777" w:rsidR="00B37033" w:rsidRPr="004F24DB" w:rsidRDefault="00B37033" w:rsidP="005425F9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>powierzymy następującą część/części zamówienia</w:t>
      </w:r>
      <w:r w:rsidRPr="00664076">
        <w:rPr>
          <w:rFonts w:ascii="Arial" w:hAnsi="Arial" w:cs="Arial"/>
          <w:sz w:val="18"/>
          <w:szCs w:val="18"/>
        </w:rPr>
        <w:t xml:space="preserve">, </w:t>
      </w:r>
      <w:r w:rsidRPr="00664076">
        <w:rPr>
          <w:rFonts w:ascii="Arial" w:hAnsi="Arial" w:cs="Arial"/>
          <w:i/>
          <w:sz w:val="18"/>
          <w:szCs w:val="18"/>
        </w:rPr>
        <w:t>(jeżeli dotyczy)</w:t>
      </w:r>
      <w:r w:rsidRPr="00664076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664076">
        <w:rPr>
          <w:rFonts w:ascii="Arial" w:hAnsi="Arial" w:cs="Arial"/>
          <w:sz w:val="18"/>
          <w:szCs w:val="18"/>
        </w:rPr>
        <w:t>:</w:t>
      </w:r>
      <w:r w:rsidRPr="004F24DB">
        <w:rPr>
          <w:rFonts w:cs="Arial"/>
          <w:sz w:val="18"/>
          <w:szCs w:val="18"/>
        </w:rPr>
        <w:t>………………………………………………………</w:t>
      </w:r>
    </w:p>
    <w:p w14:paraId="3F8A7017" w14:textId="77777777" w:rsidR="003564DF" w:rsidRPr="003564DF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 xml:space="preserve">Zobowiązujemy się skierować do wykonania przedmiotu zamówienia wykwalifikowany personel dysponujący odpowiednią </w:t>
      </w:r>
    </w:p>
    <w:p w14:paraId="3CFAF560" w14:textId="77777777" w:rsidR="00B37033" w:rsidRDefault="00B37033" w:rsidP="003564D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424D8">
        <w:rPr>
          <w:rFonts w:ascii="Arial" w:hAnsi="Arial" w:cs="Arial"/>
          <w:sz w:val="18"/>
          <w:szCs w:val="18"/>
        </w:rPr>
        <w:t>wiedzą oraz uprawnieniami.</w:t>
      </w:r>
    </w:p>
    <w:p w14:paraId="02A4479C" w14:textId="77777777" w:rsidR="00B37033" w:rsidRPr="00781E6B" w:rsidRDefault="00B16E46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Na koordynatora realizacji przedmiotu zamówienia wyznaczamy </w:t>
      </w:r>
      <w:r w:rsidR="00B37033" w:rsidRPr="003B67C1">
        <w:rPr>
          <w:rFonts w:ascii="Arial" w:hAnsi="Arial" w:cs="Arial"/>
          <w:b/>
          <w:sz w:val="18"/>
          <w:szCs w:val="18"/>
        </w:rPr>
        <w:t>p</w:t>
      </w:r>
      <w:r w:rsidR="006341F0">
        <w:rPr>
          <w:rFonts w:ascii="Arial" w:hAnsi="Arial" w:cs="Arial"/>
          <w:b/>
          <w:sz w:val="18"/>
          <w:szCs w:val="18"/>
        </w:rPr>
        <w:t xml:space="preserve">. </w:t>
      </w:r>
      <w:r w:rsidR="00B37033" w:rsidRPr="003B67C1">
        <w:rPr>
          <w:rFonts w:ascii="Arial" w:hAnsi="Arial" w:cs="Arial"/>
          <w:b/>
          <w:sz w:val="18"/>
          <w:szCs w:val="18"/>
        </w:rPr>
        <w:t>……………………………...….., tel</w:t>
      </w:r>
      <w:r w:rsidR="00B37033" w:rsidRPr="00781E6B">
        <w:rPr>
          <w:rFonts w:ascii="Arial" w:hAnsi="Arial" w:cs="Arial"/>
          <w:b/>
          <w:sz w:val="18"/>
          <w:szCs w:val="18"/>
        </w:rPr>
        <w:t>.:…………..……   e-mail:…………………………</w:t>
      </w:r>
    </w:p>
    <w:p w14:paraId="735BD614" w14:textId="77777777" w:rsidR="00B37033" w:rsidRPr="00FC734B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>Wskazujemy nr tel. ………………….. , nr faks ……………………………… oraz adres e-mail: ……………………….. - właściwe dla zgłaszania wad w okresie gwarancji i rękojmi.</w:t>
      </w:r>
    </w:p>
    <w:p w14:paraId="2530B621" w14:textId="753FB6FB" w:rsidR="00B37033" w:rsidRPr="001A7660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Fonts w:ascii="Arial" w:hAnsi="Arial" w:cs="Arial"/>
          <w:sz w:val="18"/>
          <w:szCs w:val="18"/>
        </w:rPr>
        <w:t xml:space="preserve"> 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AC78C0">
        <w:rPr>
          <w:rFonts w:ascii="Arial" w:hAnsi="Arial" w:cs="Arial"/>
          <w:sz w:val="18"/>
          <w:szCs w:val="18"/>
        </w:rPr>
        <w:t xml:space="preserve">/ Oświadczamy, że wynagrodzenie określone w naszej ofercie zostało skalkulowane z uwzględnieniem przepisów ustawy z 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AC78C0">
        <w:rPr>
          <w:rFonts w:ascii="Arial" w:hAnsi="Arial" w:cs="Arial"/>
          <w:sz w:val="18"/>
          <w:szCs w:val="18"/>
        </w:rPr>
        <w:t>.</w:t>
      </w:r>
    </w:p>
    <w:p w14:paraId="58C7D9F1" w14:textId="77777777" w:rsidR="001A7660" w:rsidRPr="001A7660" w:rsidRDefault="001A7660" w:rsidP="001A7660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1A7660">
        <w:rPr>
          <w:rFonts w:ascii="Arial" w:hAnsi="Arial" w:cs="Arial"/>
          <w:sz w:val="18"/>
          <w:szCs w:val="18"/>
        </w:rPr>
        <w:t>Oświadczamy, iż wadium zostało wniesione w formie:</w:t>
      </w:r>
      <w:r w:rsidRPr="00571941">
        <w:rPr>
          <w:rFonts w:ascii="Arial" w:hAnsi="Arial" w:cs="Arial"/>
          <w:sz w:val="18"/>
          <w:szCs w:val="18"/>
          <w:vertAlign w:val="superscript"/>
        </w:rPr>
        <w:footnoteReference w:id="9"/>
      </w:r>
    </w:p>
    <w:p w14:paraId="0600D71C" w14:textId="77777777" w:rsidR="001A7660" w:rsidRPr="008E03BE" w:rsidRDefault="001A7660" w:rsidP="008E03BE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pieniądzu, prze</w:t>
      </w:r>
      <w:r w:rsidR="008E03BE">
        <w:rPr>
          <w:rFonts w:ascii="Arial" w:hAnsi="Arial" w:cs="Arial"/>
          <w:sz w:val="18"/>
          <w:szCs w:val="18"/>
        </w:rPr>
        <w:t xml:space="preserve">lewem na rachunek Zamawiającego </w:t>
      </w:r>
      <w:r w:rsidRPr="008E03BE">
        <w:rPr>
          <w:rFonts w:ascii="Arial" w:hAnsi="Arial" w:cs="Arial"/>
          <w:sz w:val="18"/>
          <w:szCs w:val="18"/>
        </w:rPr>
        <w:t>w wysokości: ………………………………….… PLN,</w:t>
      </w:r>
    </w:p>
    <w:p w14:paraId="6948F78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 PLN,</w:t>
      </w:r>
    </w:p>
    <w:p w14:paraId="2F4C01C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ubezpieczeniowych, w wysokości: ……………….………………………….………...… PLN,</w:t>
      </w:r>
    </w:p>
    <w:p w14:paraId="11EC268D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poręczeniach udzielanych przez podmioty, o których mowa w art. 6b ust. 5 pkt. 2 ustawy z dnia 9 listopada 2000 r. o utworzeniu Polskiej Agencji Rozwoju Przedsiębiorczości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>. Dz. U. z 2020 r. poz. 299 z późn. zm.), w wysokości: …................................................................................................ PLN.</w:t>
      </w:r>
    </w:p>
    <w:p w14:paraId="2B8FB61B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Warunków Zamówienia, nie wnosimy do niej zastrzeżeń oraz zdobyliśmy konieczne informacje do przygotowania oferty i zobowiązujemy się spełnić wszystkie wymagania Zamawiającego</w:t>
      </w:r>
      <w:r>
        <w:rPr>
          <w:rFonts w:ascii="Arial" w:hAnsi="Arial" w:cs="Arial"/>
          <w:sz w:val="18"/>
          <w:szCs w:val="18"/>
        </w:rPr>
        <w:t xml:space="preserve">, </w:t>
      </w:r>
      <w:r w:rsidRPr="006B38BF">
        <w:rPr>
          <w:rFonts w:ascii="Arial" w:hAnsi="Arial" w:cs="Arial"/>
          <w:sz w:val="18"/>
          <w:szCs w:val="18"/>
        </w:rPr>
        <w:t>wymienione w </w:t>
      </w:r>
      <w:r w:rsidR="00813A79">
        <w:rPr>
          <w:rFonts w:ascii="Arial" w:hAnsi="Arial" w:cs="Arial"/>
          <w:sz w:val="18"/>
          <w:szCs w:val="18"/>
        </w:rPr>
        <w:t>SWZ</w:t>
      </w:r>
      <w:r w:rsidRPr="006B38BF">
        <w:rPr>
          <w:rFonts w:ascii="Arial" w:hAnsi="Arial" w:cs="Arial"/>
          <w:sz w:val="18"/>
          <w:szCs w:val="18"/>
        </w:rPr>
        <w:t xml:space="preserve"> i we </w:t>
      </w:r>
      <w:r>
        <w:rPr>
          <w:rFonts w:ascii="Arial" w:hAnsi="Arial" w:cs="Arial"/>
          <w:sz w:val="18"/>
          <w:szCs w:val="18"/>
        </w:rPr>
        <w:t>wszystkich załącznikach do niej.</w:t>
      </w:r>
    </w:p>
    <w:p w14:paraId="4349FD34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</w:t>
      </w:r>
      <w:r w:rsidR="00813A79">
        <w:rPr>
          <w:rFonts w:ascii="Arial" w:hAnsi="Arial" w:cs="Arial"/>
          <w:sz w:val="18"/>
          <w:szCs w:val="18"/>
        </w:rPr>
        <w:t xml:space="preserve">z czas wskazany w Specyfikacji </w:t>
      </w:r>
      <w:r w:rsidR="004932A5">
        <w:rPr>
          <w:rFonts w:ascii="Arial" w:hAnsi="Arial" w:cs="Arial"/>
          <w:sz w:val="18"/>
          <w:szCs w:val="18"/>
        </w:rPr>
        <w:t>Warunków Zamówienia.</w:t>
      </w:r>
    </w:p>
    <w:p w14:paraId="0883941A" w14:textId="77777777" w:rsidR="00B37033" w:rsidRPr="006424D8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B44DF">
        <w:rPr>
          <w:rFonts w:ascii="Arial" w:hAnsi="Arial" w:cs="Arial"/>
          <w:sz w:val="18"/>
          <w:szCs w:val="18"/>
        </w:rPr>
        <w:t>Zobowiązujemy się do wniesienia zabezpieczenia należytego wykonania umowy w wysokości</w:t>
      </w:r>
      <w:r w:rsidR="008E03BE">
        <w:rPr>
          <w:rFonts w:ascii="Arial" w:hAnsi="Arial" w:cs="Arial"/>
          <w:b/>
          <w:sz w:val="18"/>
          <w:szCs w:val="18"/>
        </w:rPr>
        <w:t xml:space="preserve"> 5</w:t>
      </w:r>
      <w:r w:rsidRPr="006424D8">
        <w:rPr>
          <w:rFonts w:ascii="Arial" w:hAnsi="Arial" w:cs="Arial"/>
          <w:b/>
          <w:sz w:val="18"/>
          <w:szCs w:val="18"/>
        </w:rPr>
        <w:t xml:space="preserve">% </w:t>
      </w:r>
      <w:r w:rsidRPr="001524B3">
        <w:rPr>
          <w:rFonts w:ascii="Arial" w:hAnsi="Arial" w:cs="Arial"/>
          <w:b/>
          <w:sz w:val="18"/>
          <w:szCs w:val="18"/>
        </w:rPr>
        <w:t xml:space="preserve">ceny </w:t>
      </w:r>
      <w:r>
        <w:rPr>
          <w:rFonts w:ascii="Arial" w:hAnsi="Arial" w:cs="Arial"/>
          <w:b/>
          <w:sz w:val="18"/>
          <w:szCs w:val="18"/>
        </w:rPr>
        <w:t xml:space="preserve">całkowitej podanej w ofercie </w:t>
      </w:r>
      <w:r w:rsidRPr="001524B3">
        <w:rPr>
          <w:rFonts w:ascii="Arial" w:hAnsi="Arial" w:cs="Arial"/>
          <w:b/>
          <w:sz w:val="18"/>
          <w:szCs w:val="18"/>
        </w:rPr>
        <w:t>(z VAT), przed zawarciem umowy</w:t>
      </w:r>
      <w:r>
        <w:rPr>
          <w:rFonts w:ascii="Arial" w:hAnsi="Arial" w:cs="Arial"/>
          <w:b/>
          <w:sz w:val="18"/>
          <w:szCs w:val="18"/>
        </w:rPr>
        <w:t>,</w:t>
      </w:r>
      <w:r w:rsidR="00026FF1">
        <w:rPr>
          <w:rFonts w:ascii="Arial" w:hAnsi="Arial" w:cs="Arial"/>
          <w:b/>
          <w:sz w:val="18"/>
          <w:szCs w:val="18"/>
        </w:rPr>
        <w:t xml:space="preserve"> </w:t>
      </w:r>
      <w:r w:rsidRPr="006424D8">
        <w:rPr>
          <w:rFonts w:ascii="Arial" w:hAnsi="Arial" w:cs="Arial"/>
          <w:b/>
          <w:sz w:val="18"/>
          <w:szCs w:val="18"/>
        </w:rPr>
        <w:t xml:space="preserve">w jednej z form określonych w </w:t>
      </w:r>
      <w:r w:rsidR="00813A79">
        <w:rPr>
          <w:rFonts w:ascii="Arial" w:hAnsi="Arial" w:cs="Arial"/>
          <w:b/>
          <w:sz w:val="18"/>
          <w:szCs w:val="18"/>
        </w:rPr>
        <w:t>ustawie</w:t>
      </w:r>
      <w:r w:rsidRPr="006424D8">
        <w:rPr>
          <w:rFonts w:ascii="Arial" w:hAnsi="Arial" w:cs="Arial"/>
          <w:b/>
          <w:sz w:val="18"/>
          <w:szCs w:val="18"/>
        </w:rPr>
        <w:t xml:space="preserve"> Prawo zamówień publicznych.</w:t>
      </w:r>
    </w:p>
    <w:p w14:paraId="3AD5659D" w14:textId="77777777" w:rsidR="004B458C" w:rsidRDefault="004B458C" w:rsidP="008601E9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0C6395">
        <w:rPr>
          <w:rFonts w:ascii="Arial" w:hAnsi="Arial" w:cs="Arial"/>
          <w:sz w:val="18"/>
          <w:szCs w:val="18"/>
        </w:rPr>
        <w:lastRenderedPageBreak/>
        <w:t>Oświadczamy, że wypełniliśmy obowiązki informacyjne przewidziane w art. 13 lub art. 14</w:t>
      </w:r>
      <w:r w:rsidR="006A5B3C">
        <w:rPr>
          <w:rFonts w:ascii="Arial" w:hAnsi="Arial" w:cs="Arial"/>
          <w:sz w:val="18"/>
          <w:szCs w:val="18"/>
        </w:rPr>
        <w:t xml:space="preserve"> </w:t>
      </w:r>
      <w:r w:rsidRPr="000C6395">
        <w:rPr>
          <w:rFonts w:ascii="Arial" w:hAnsi="Arial" w:cs="Arial"/>
          <w:sz w:val="18"/>
          <w:szCs w:val="18"/>
        </w:rPr>
        <w:t xml:space="preserve">Rozporządzenia Parlamentu Europejskiego i Rady (UE) 2016/679 z dnia 27 kwietnia 2016 r. </w:t>
      </w:r>
      <w:r w:rsidRPr="000C6395">
        <w:rPr>
          <w:rFonts w:ascii="Arial" w:hAnsi="Arial" w:cs="Arial"/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0C6395">
        <w:rPr>
          <w:rFonts w:ascii="Arial" w:hAnsi="Arial" w:cs="Arial"/>
          <w:color w:val="000000"/>
          <w:sz w:val="18"/>
          <w:szCs w:val="18"/>
        </w:rPr>
        <w:t xml:space="preserve">(Dz. Urz. UE L 119 z 04.05.2016, str. 1), dalej „RODO”, </w:t>
      </w:r>
      <w:r w:rsidRPr="000C6395">
        <w:rPr>
          <w:rFonts w:ascii="Arial" w:hAnsi="Arial" w:cs="Arial"/>
          <w:sz w:val="18"/>
          <w:szCs w:val="18"/>
        </w:rPr>
        <w:t>wobec osób fizycznych, od których dane osobowe bezpośrednio lub pośrednio pozyskaliśmy w celu ubiegania się o udzielenie zamówienia publicznego w niniejszym postępowaniu</w:t>
      </w:r>
      <w:r w:rsidRPr="00EF2B13">
        <w:rPr>
          <w:rFonts w:ascii="Arial" w:hAnsi="Arial" w:cs="Arial"/>
          <w:sz w:val="18"/>
          <w:szCs w:val="18"/>
        </w:rPr>
        <w:t>.</w:t>
      </w:r>
      <w:r w:rsidRPr="006E6EB1">
        <w:rPr>
          <w:rStyle w:val="Odwoanieprzypisudolnego"/>
          <w:rFonts w:ascii="Arial" w:hAnsi="Arial" w:cs="Arial"/>
          <w:sz w:val="18"/>
          <w:szCs w:val="18"/>
        </w:rPr>
        <w:footnoteReference w:id="10"/>
      </w:r>
    </w:p>
    <w:p w14:paraId="27A80C68" w14:textId="77777777" w:rsidR="00B37033" w:rsidRDefault="00813A79" w:rsidP="008601E9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Zawarta w Specyfikacji </w:t>
      </w:r>
      <w:r w:rsidR="00B37033" w:rsidRPr="003E201C">
        <w:rPr>
          <w:rFonts w:ascii="Arial" w:hAnsi="Arial" w:cs="Arial"/>
          <w:sz w:val="18"/>
          <w:szCs w:val="18"/>
        </w:rPr>
        <w:t>Warunków Zamówienia treść wzoru umowy została przez nas zaakceptowana i zobowiązujemy się w przypadku wyboru naszej oferty do zawarcia umowy na wyżej wymienionych warunkach w miejscu i terminie wyznaczonym przez Zamawiającego.</w:t>
      </w:r>
    </w:p>
    <w:p w14:paraId="74F0B97C" w14:textId="77777777" w:rsidR="00F87357" w:rsidRPr="00F87357" w:rsidRDefault="00F87357" w:rsidP="00F8735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Dokumenty wymagane w SWZ</w:t>
      </w:r>
      <w:r w:rsidRPr="00F87357">
        <w:rPr>
          <w:rFonts w:ascii="Arial" w:hAnsi="Arial" w:cs="Arial"/>
          <w:sz w:val="18"/>
          <w:szCs w:val="18"/>
        </w:rPr>
        <w:t>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5208C3BB" w14:textId="77777777" w:rsidR="00F87357" w:rsidRPr="00F87357" w:rsidRDefault="00F87357" w:rsidP="00F87357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3549B62D" w14:textId="77777777" w:rsidR="00F87357" w:rsidRDefault="00F87357" w:rsidP="00F87357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7DE9CA2" w14:textId="77777777" w:rsidR="00BE20D5" w:rsidRDefault="00BE20D5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punktem XIV.9 SWZ wskazujemy, że tajemnicą przedsiębiorstwa objęte są następujące elementy oferty:</w:t>
      </w:r>
    </w:p>
    <w:p w14:paraId="622BED35" w14:textId="77777777" w:rsidR="00BE20D5" w:rsidRPr="00F87357" w:rsidRDefault="00BE20D5" w:rsidP="00BE20D5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4A37FBD8" w14:textId="77777777" w:rsidR="00BE20D5" w:rsidRDefault="00BE20D5" w:rsidP="00BE20D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0C57565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14:paraId="12357B10" w14:textId="77777777" w:rsidR="00B37033" w:rsidRDefault="00B37033" w:rsidP="001902FF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14:paraId="28BEC059" w14:textId="77777777" w:rsidR="00B37033" w:rsidRPr="00524F09" w:rsidRDefault="00B37033" w:rsidP="008601E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24F09">
        <w:rPr>
          <w:rFonts w:ascii="Arial" w:hAnsi="Arial" w:cs="Arial"/>
          <w:sz w:val="18"/>
          <w:szCs w:val="18"/>
        </w:rPr>
        <w:t>Wraz z niniejszą ofertą składamy:</w:t>
      </w:r>
    </w:p>
    <w:p w14:paraId="38E5DE44" w14:textId="77777777" w:rsidR="00B37033" w:rsidRPr="00266770" w:rsidRDefault="00B37033" w:rsidP="00B37033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14:paraId="658C9890" w14:textId="77777777" w:rsidR="00B37033" w:rsidRPr="00BB2EF2" w:rsidRDefault="00B37033" w:rsidP="00B37033">
      <w:pPr>
        <w:ind w:left="850" w:firstLine="566"/>
        <w:jc w:val="center"/>
        <w:rPr>
          <w:rFonts w:ascii="Arial" w:hAnsi="Arial" w:cs="Arial"/>
          <w:i/>
          <w:sz w:val="18"/>
          <w:szCs w:val="18"/>
        </w:rPr>
      </w:pPr>
      <w:r w:rsidRPr="00BB2EF2">
        <w:rPr>
          <w:rFonts w:ascii="Arial" w:hAnsi="Arial" w:cs="Arial"/>
          <w:i/>
          <w:sz w:val="18"/>
          <w:szCs w:val="18"/>
        </w:rPr>
        <w:t xml:space="preserve">Nazwa załącznika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ab/>
      </w:r>
      <w:r w:rsidRPr="00BB2EF2">
        <w:rPr>
          <w:rFonts w:ascii="Arial" w:hAnsi="Arial" w:cs="Arial"/>
          <w:i/>
          <w:sz w:val="18"/>
          <w:szCs w:val="18"/>
        </w:rPr>
        <w:t>nr strony</w:t>
      </w:r>
    </w:p>
    <w:p w14:paraId="5DC5BF8D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06526C01" w14:textId="77777777" w:rsidR="00B37033" w:rsidRPr="007B3FEE" w:rsidRDefault="00B37033" w:rsidP="00B37033">
      <w:pPr>
        <w:ind w:left="709"/>
        <w:jc w:val="both"/>
        <w:rPr>
          <w:rFonts w:ascii="Arial" w:hAnsi="Arial" w:cs="Arial"/>
        </w:rPr>
      </w:pPr>
    </w:p>
    <w:p w14:paraId="2306056F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390B271A" w14:textId="77777777" w:rsidR="00B37033" w:rsidRDefault="00B37033" w:rsidP="00B37033">
      <w:pPr>
        <w:ind w:left="709"/>
        <w:jc w:val="both"/>
        <w:rPr>
          <w:rFonts w:ascii="Arial" w:hAnsi="Arial" w:cs="Arial"/>
        </w:rPr>
      </w:pPr>
    </w:p>
    <w:p w14:paraId="7BE7D7A0" w14:textId="77777777" w:rsidR="00500D04" w:rsidRPr="00500D04" w:rsidRDefault="00500D04" w:rsidP="00486CB3">
      <w:pPr>
        <w:ind w:left="-284" w:right="-368"/>
        <w:jc w:val="center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500D04" w:rsidRPr="00500D04" w:rsidSect="004932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2" w:right="680" w:bottom="0" w:left="680" w:header="0" w:footer="25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082D" w14:textId="77777777" w:rsidR="00DE4254" w:rsidRDefault="00DE4254" w:rsidP="007B3FEE">
      <w:r>
        <w:separator/>
      </w:r>
    </w:p>
  </w:endnote>
  <w:endnote w:type="continuationSeparator" w:id="0">
    <w:p w14:paraId="1021E9F9" w14:textId="77777777" w:rsidR="00DE4254" w:rsidRDefault="00DE425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0969" w14:textId="77777777" w:rsidR="00794369" w:rsidRDefault="002755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943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93D37D" w14:textId="77777777" w:rsidR="00794369" w:rsidRDefault="00794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2BD2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  <w:r w:rsidRPr="00FB6104">
      <w:rPr>
        <w:rFonts w:ascii="Arial" w:hAnsi="Arial" w:cs="Arial"/>
        <w:sz w:val="18"/>
        <w:szCs w:val="18"/>
      </w:rPr>
      <w:t xml:space="preserve">Strona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PAGE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174C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  <w:r w:rsidRPr="00FB6104">
      <w:rPr>
        <w:rFonts w:ascii="Arial" w:hAnsi="Arial" w:cs="Arial"/>
        <w:sz w:val="18"/>
        <w:szCs w:val="18"/>
      </w:rPr>
      <w:t xml:space="preserve"> z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NUMPAGES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174C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</w:p>
  <w:p w14:paraId="330FCE10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</w:p>
  <w:p w14:paraId="00610D30" w14:textId="77777777" w:rsidR="00794369" w:rsidRPr="00FB6104" w:rsidRDefault="00794369">
    <w:pPr>
      <w:pStyle w:val="Stopka"/>
      <w:jc w:val="right"/>
    </w:pPr>
  </w:p>
  <w:p w14:paraId="2643A7F5" w14:textId="77777777" w:rsidR="00794369" w:rsidRDefault="0079436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431808"/>
      <w:docPartObj>
        <w:docPartGallery w:val="Page Numbers (Bottom of Page)"/>
        <w:docPartUnique/>
      </w:docPartObj>
    </w:sdtPr>
    <w:sdtEndPr/>
    <w:sdtContent>
      <w:sdt>
        <w:sdtPr>
          <w:id w:val="2119792082"/>
          <w:docPartObj>
            <w:docPartGallery w:val="Page Numbers (Top of Page)"/>
            <w:docPartUnique/>
          </w:docPartObj>
        </w:sdtPr>
        <w:sdtEndPr/>
        <w:sdtContent>
          <w:p w14:paraId="68F2C755" w14:textId="77777777" w:rsidR="002D255A" w:rsidRDefault="002D255A">
            <w:pPr>
              <w:pStyle w:val="Stopka"/>
              <w:pBdr>
                <w:bottom w:val="single" w:sz="6" w:space="1" w:color="auto"/>
              </w:pBdr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4C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4C3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45F7DA6A" w14:textId="77777777" w:rsidR="000171D7" w:rsidRDefault="000171D7" w:rsidP="004932A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ins w:id="1" w:author="Krzysztof Bień" w:date="2025-03-19T16:08:00Z" w16du:dateUtc="2025-03-19T15:08:00Z"/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5CBBACF3" w14:textId="77777777" w:rsidR="002C0750" w:rsidRPr="00704694" w:rsidRDefault="002C0750" w:rsidP="002C075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2"/>
                <w:lang w:bidi="pl-PL"/>
              </w:rPr>
            </w:pPr>
            <w:r w:rsidRPr="00704694">
              <w:rPr>
                <w:rFonts w:ascii="Calibri" w:eastAsia="Calibri" w:hAnsi="Calibri" w:cs="Calibri"/>
                <w:sz w:val="16"/>
                <w:szCs w:val="12"/>
                <w:lang w:bidi="pl-PL"/>
              </w:rPr>
              <w:t>Projekt współfinansowany z Projekt współfinansowany z Europejskiego Funduszu Rozwoju Regionalnego w ramach</w:t>
            </w:r>
          </w:p>
          <w:p w14:paraId="44D60383" w14:textId="26E6BC26" w:rsidR="002D255A" w:rsidRDefault="002C0750" w:rsidP="002C0750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 w:rsidRPr="00704694">
              <w:rPr>
                <w:rFonts w:ascii="Calibri" w:eastAsia="Calibri" w:hAnsi="Calibri" w:cs="Calibri"/>
                <w:sz w:val="16"/>
                <w:szCs w:val="12"/>
                <w:lang w:bidi="pl-PL"/>
              </w:rPr>
              <w:t xml:space="preserve">Priorytetu </w:t>
            </w:r>
            <w:r w:rsidRPr="00C35388">
              <w:rPr>
                <w:rFonts w:ascii="Calibri" w:eastAsia="Calibri" w:hAnsi="Calibri" w:cs="Calibri"/>
                <w:sz w:val="16"/>
                <w:szCs w:val="12"/>
                <w:lang w:bidi="pl-PL"/>
              </w:rPr>
              <w:t>5. Fundusze Europejskie na wzmacnianie potencjałów endogenicznych regionu.</w:t>
            </w:r>
          </w:p>
        </w:sdtContent>
      </w:sdt>
    </w:sdtContent>
  </w:sdt>
  <w:p w14:paraId="61518730" w14:textId="77777777" w:rsidR="00794369" w:rsidRDefault="00794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2BF0" w14:textId="77777777" w:rsidR="00DE4254" w:rsidRDefault="00DE4254" w:rsidP="007B3FEE">
      <w:r>
        <w:separator/>
      </w:r>
    </w:p>
  </w:footnote>
  <w:footnote w:type="continuationSeparator" w:id="0">
    <w:p w14:paraId="2F8EB596" w14:textId="77777777" w:rsidR="00DE4254" w:rsidRDefault="00DE4254" w:rsidP="007B3FEE">
      <w:r>
        <w:continuationSeparator/>
      </w:r>
    </w:p>
  </w:footnote>
  <w:footnote w:id="1">
    <w:p w14:paraId="611E0955" w14:textId="4F0D2FFA" w:rsidR="004932A5" w:rsidRPr="00E04557" w:rsidRDefault="004932A5" w:rsidP="004932A5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E04557">
        <w:rPr>
          <w:rFonts w:ascii="Arial" w:hAnsi="Arial" w:cs="Arial"/>
          <w:i/>
          <w:sz w:val="18"/>
          <w:szCs w:val="18"/>
        </w:rPr>
        <w:t xml:space="preserve">) Definicja zgodnie z ustawą 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z dn. 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6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3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.20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18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 xml:space="preserve"> r. Prawo przedsiębiorców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(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>Dz.U. 201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8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 xml:space="preserve">, poz. </w:t>
      </w:r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646 z </w:t>
      </w:r>
      <w:proofErr w:type="spellStart"/>
      <w:r w:rsidR="001F2B64">
        <w:rPr>
          <w:rFonts w:ascii="Arial" w:hAnsi="Arial" w:cs="Arial"/>
          <w:i/>
          <w:sz w:val="18"/>
          <w:szCs w:val="18"/>
          <w:lang w:eastAsia="ar-SA"/>
        </w:rPr>
        <w:t>póżn</w:t>
      </w:r>
      <w:proofErr w:type="spellEnd"/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. zm); 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; </w:t>
      </w:r>
      <w:r w:rsidRPr="00DF148C">
        <w:rPr>
          <w:rFonts w:ascii="Arial" w:hAnsi="Arial" w:cs="Arial"/>
          <w:i/>
          <w:sz w:val="18"/>
          <w:szCs w:val="18"/>
          <w:lang w:eastAsia="ar-SA"/>
        </w:rPr>
        <w:t xml:space="preserve">duży przedsiębiorca - przedsiębiorcę niebędącego </w:t>
      </w:r>
      <w:proofErr w:type="spellStart"/>
      <w:r w:rsidRPr="00DF148C">
        <w:rPr>
          <w:rFonts w:ascii="Arial" w:hAnsi="Arial" w:cs="Arial"/>
          <w:i/>
          <w:sz w:val="18"/>
          <w:szCs w:val="18"/>
          <w:lang w:eastAsia="ar-SA"/>
        </w:rPr>
        <w:t>mikroprzedsiębiorcą</w:t>
      </w:r>
      <w:proofErr w:type="spellEnd"/>
      <w:r w:rsidRPr="00DF148C">
        <w:rPr>
          <w:rFonts w:ascii="Arial" w:hAnsi="Arial" w:cs="Arial"/>
          <w:i/>
          <w:sz w:val="18"/>
          <w:szCs w:val="18"/>
          <w:lang w:eastAsia="ar-SA"/>
        </w:rPr>
        <w:t>, małym przedsiębiorcą ani średnim przedsiębiorcą.</w:t>
      </w:r>
    </w:p>
  </w:footnote>
  <w:footnote w:id="2">
    <w:p w14:paraId="5858EB27" w14:textId="77777777" w:rsidR="004932A5" w:rsidRDefault="004932A5" w:rsidP="004932A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>
        <w:rPr>
          <w:rFonts w:ascii="Arial" w:hAnsi="Arial" w:cs="Arial"/>
          <w:i/>
          <w:sz w:val="18"/>
          <w:szCs w:val="18"/>
        </w:rPr>
        <w:t>)Zaznaczyć właściwe lub skreślić niewłaściwe</w:t>
      </w:r>
    </w:p>
    <w:p w14:paraId="664218DF" w14:textId="77777777" w:rsidR="004932A5" w:rsidRPr="00E04557" w:rsidRDefault="004932A5" w:rsidP="004932A5">
      <w:pPr>
        <w:pStyle w:val="Tekstprzypisudolnego"/>
        <w:rPr>
          <w:rFonts w:ascii="Arial" w:hAnsi="Arial" w:cs="Arial"/>
          <w:i/>
        </w:rPr>
      </w:pPr>
    </w:p>
  </w:footnote>
  <w:footnote w:id="3">
    <w:p w14:paraId="10C11DD3" w14:textId="2F274579" w:rsidR="00794369" w:rsidRPr="00D0745E" w:rsidRDefault="00794369" w:rsidP="00FC0A05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 w:rsidR="005425F9"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</w:t>
      </w:r>
      <w:r w:rsidR="008B0025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 z późn. zm.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4">
    <w:p w14:paraId="5BA1CFF6" w14:textId="77777777" w:rsidR="00794369" w:rsidRPr="008856AA" w:rsidRDefault="00794369" w:rsidP="00FC0A0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</w:t>
      </w:r>
      <w:r w:rsidR="002A78E7" w:rsidRPr="00975BE8">
        <w:rPr>
          <w:rFonts w:ascii="Arial" w:hAnsi="Arial" w:cs="Arial"/>
          <w:i/>
          <w:sz w:val="18"/>
          <w:szCs w:val="18"/>
        </w:rPr>
        <w:t>1</w:t>
      </w:r>
      <w:r w:rsidRPr="00975BE8">
        <w:rPr>
          <w:rFonts w:ascii="Arial" w:hAnsi="Arial" w:cs="Arial"/>
          <w:i/>
          <w:sz w:val="18"/>
          <w:szCs w:val="18"/>
        </w:rPr>
        <w:t xml:space="preserve">) </w:t>
      </w:r>
      <w:r w:rsidR="0064079E" w:rsidRPr="00975BE8">
        <w:rPr>
          <w:rFonts w:ascii="Arial" w:hAnsi="Arial" w:cs="Arial"/>
          <w:i/>
          <w:sz w:val="18"/>
          <w:szCs w:val="18"/>
        </w:rPr>
        <w:t xml:space="preserve">- </w:t>
      </w:r>
      <w:r w:rsidR="00975BE8" w:rsidRPr="00975BE8">
        <w:rPr>
          <w:rFonts w:ascii="Arial" w:hAnsi="Arial" w:cs="Arial"/>
          <w:i/>
          <w:sz w:val="18"/>
          <w:szCs w:val="18"/>
        </w:rPr>
        <w:t>2</w:t>
      </w:r>
      <w:r w:rsidRPr="00975BE8">
        <w:rPr>
          <w:rFonts w:ascii="Arial" w:hAnsi="Arial" w:cs="Arial"/>
          <w:i/>
          <w:sz w:val="18"/>
          <w:szCs w:val="18"/>
        </w:rPr>
        <w:t>) musi być równa wartości wskazanej w ust. 1 (łącznemu wynagrodzeniu ryczałtowemu)</w:t>
      </w:r>
    </w:p>
  </w:footnote>
  <w:footnote w:id="5">
    <w:p w14:paraId="69B405ED" w14:textId="77777777" w:rsidR="00794369" w:rsidRPr="005425F9" w:rsidRDefault="00794369" w:rsidP="00B37033">
      <w:pPr>
        <w:autoSpaceDE w:val="0"/>
        <w:autoSpaceDN w:val="0"/>
        <w:adjustRightInd w:val="0"/>
        <w:ind w:left="142" w:hanging="142"/>
        <w:jc w:val="both"/>
        <w:rPr>
          <w:i/>
          <w:sz w:val="16"/>
          <w:szCs w:val="16"/>
        </w:rPr>
      </w:pPr>
      <w:r w:rsidRPr="005425F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5 należy wykreślić i złożyć pisemne zobowiązanie tych podmiotów do udostępnienia niezbędnych zasobów, np. zgodnie z załącznikiem nr 1D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oraz określić w załączniku nr 1B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 podmiot na zasoby którego powołuje się Wykonawca</w:t>
      </w:r>
      <w:r w:rsidR="005425F9" w:rsidRPr="005425F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>wraz z podaniem zakresu.</w:t>
      </w:r>
    </w:p>
  </w:footnote>
  <w:footnote w:id="6">
    <w:p w14:paraId="3A545513" w14:textId="77777777" w:rsidR="00794369" w:rsidRPr="00486CB3" w:rsidRDefault="00794369" w:rsidP="005E676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samodzielnie.</w:t>
      </w:r>
    </w:p>
  </w:footnote>
  <w:footnote w:id="7">
    <w:p w14:paraId="50509D08" w14:textId="77777777" w:rsidR="00794369" w:rsidRPr="00486CB3" w:rsidRDefault="00794369" w:rsidP="005E676C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eastAsia="Times New Roman" w:hAnsi="Arial" w:cs="Arial"/>
          <w:i/>
          <w:sz w:val="16"/>
          <w:szCs w:val="16"/>
        </w:rPr>
        <w:t>Dotyczy wykonawców prowadzących działalność gospodarczą.</w:t>
      </w:r>
    </w:p>
  </w:footnote>
  <w:footnote w:id="8">
    <w:p w14:paraId="3FA521A9" w14:textId="77777777" w:rsidR="00794369" w:rsidRPr="00486CB3" w:rsidRDefault="00794369" w:rsidP="005E676C">
      <w:pPr>
        <w:pStyle w:val="Tekstprzypisudolnego"/>
        <w:ind w:left="284" w:hanging="284"/>
        <w:jc w:val="both"/>
        <w:rPr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>Dotyczy osób fizycznych nieprowadzących działalności gospodarczej.</w:t>
      </w:r>
    </w:p>
  </w:footnote>
  <w:footnote w:id="9">
    <w:p w14:paraId="3D091D7F" w14:textId="77777777" w:rsidR="001A7660" w:rsidRPr="00486CB3" w:rsidRDefault="001A7660" w:rsidP="001A766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0">
    <w:p w14:paraId="21BD6775" w14:textId="77777777" w:rsidR="00794369" w:rsidRPr="00486CB3" w:rsidRDefault="00794369" w:rsidP="004B458C">
      <w:pPr>
        <w:pStyle w:val="Tekstprzypisudolnego"/>
        <w:jc w:val="both"/>
        <w:rPr>
          <w:sz w:val="16"/>
          <w:szCs w:val="18"/>
        </w:rPr>
      </w:pPr>
      <w:r w:rsidRPr="00486CB3">
        <w:rPr>
          <w:rFonts w:ascii="Arial" w:hAnsi="Arial" w:cs="Arial"/>
          <w:i/>
          <w:sz w:val="16"/>
          <w:szCs w:val="18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RODO),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AA66" w14:textId="77777777" w:rsidR="002C0750" w:rsidRDefault="002C07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9FF60" w14:textId="77777777" w:rsidR="00794369" w:rsidRDefault="00794369">
    <w:pPr>
      <w:pStyle w:val="Nagwek"/>
    </w:pPr>
  </w:p>
  <w:p w14:paraId="0226F3CD" w14:textId="77777777" w:rsidR="00794369" w:rsidRDefault="00794369">
    <w:pPr>
      <w:pStyle w:val="Nagwek"/>
    </w:pPr>
  </w:p>
  <w:p w14:paraId="2B639E92" w14:textId="77777777" w:rsidR="00794369" w:rsidRDefault="007943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DDBF7" w14:textId="77777777" w:rsidR="002C0750" w:rsidRDefault="002C0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132E8"/>
    <w:multiLevelType w:val="hybridMultilevel"/>
    <w:tmpl w:val="DFA440E6"/>
    <w:lvl w:ilvl="0" w:tplc="48DEE82A">
      <w:start w:val="1"/>
      <w:numFmt w:val="decimal"/>
      <w:lvlText w:val="%1)"/>
      <w:lvlJc w:val="left"/>
      <w:pPr>
        <w:ind w:left="3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6903C0"/>
    <w:multiLevelType w:val="hybridMultilevel"/>
    <w:tmpl w:val="1B2A750C"/>
    <w:lvl w:ilvl="0" w:tplc="70F010F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016B"/>
    <w:multiLevelType w:val="hybridMultilevel"/>
    <w:tmpl w:val="151C5344"/>
    <w:lvl w:ilvl="0" w:tplc="4A54CE7C">
      <w:start w:val="5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A05757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9A6ADE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 w15:restartNumberingAfterBreak="0">
    <w:nsid w:val="24835C91"/>
    <w:multiLevelType w:val="hybridMultilevel"/>
    <w:tmpl w:val="CAA0D9CA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E81320"/>
    <w:multiLevelType w:val="hybridMultilevel"/>
    <w:tmpl w:val="D08060AC"/>
    <w:lvl w:ilvl="0" w:tplc="A442100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423CC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 w15:restartNumberingAfterBreak="0">
    <w:nsid w:val="4679605E"/>
    <w:multiLevelType w:val="hybridMultilevel"/>
    <w:tmpl w:val="82D0FC36"/>
    <w:lvl w:ilvl="0" w:tplc="316C5B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BB36E6"/>
    <w:multiLevelType w:val="hybridMultilevel"/>
    <w:tmpl w:val="2C4E1420"/>
    <w:lvl w:ilvl="0" w:tplc="CD7A412C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17629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C75162D"/>
    <w:multiLevelType w:val="hybridMultilevel"/>
    <w:tmpl w:val="654C9B7C"/>
    <w:lvl w:ilvl="0" w:tplc="EBF49C78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 w15:restartNumberingAfterBreak="0">
    <w:nsid w:val="71F92EA4"/>
    <w:multiLevelType w:val="hybridMultilevel"/>
    <w:tmpl w:val="52C2308C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1FA52E1"/>
    <w:multiLevelType w:val="hybridMultilevel"/>
    <w:tmpl w:val="1CC87FBA"/>
    <w:lvl w:ilvl="0" w:tplc="1CA65B5C">
      <w:start w:val="6"/>
      <w:numFmt w:val="lowerLetter"/>
      <w:lvlText w:val="%1)"/>
      <w:lvlJc w:val="left"/>
      <w:pPr>
        <w:ind w:left="4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 w15:restartNumberingAfterBreak="0">
    <w:nsid w:val="7951714F"/>
    <w:multiLevelType w:val="hybridMultilevel"/>
    <w:tmpl w:val="25128F46"/>
    <w:styleLink w:val="Styl23"/>
    <w:lvl w:ilvl="0" w:tplc="0046C790">
      <w:start w:val="1"/>
      <w:numFmt w:val="decimal"/>
      <w:lvlText w:val="%1)"/>
      <w:lvlJc w:val="left"/>
      <w:pPr>
        <w:ind w:left="1425" w:hanging="360"/>
      </w:pPr>
    </w:lvl>
    <w:lvl w:ilvl="1" w:tplc="567EA6BC">
      <w:start w:val="1"/>
      <w:numFmt w:val="decimal"/>
      <w:lvlText w:val="%2)"/>
      <w:lvlJc w:val="left"/>
      <w:pPr>
        <w:ind w:left="2145" w:hanging="360"/>
      </w:pPr>
      <w:rPr>
        <w:rFonts w:hint="default"/>
        <w:u w:val="none"/>
      </w:rPr>
    </w:lvl>
    <w:lvl w:ilvl="2" w:tplc="0415000F">
      <w:start w:val="1"/>
      <w:numFmt w:val="decimal"/>
      <w:lvlText w:val="%3."/>
      <w:lvlJc w:val="left"/>
      <w:pPr>
        <w:ind w:left="2865" w:hanging="180"/>
      </w:pPr>
    </w:lvl>
    <w:lvl w:ilvl="3" w:tplc="1EC4BBC8">
      <w:start w:val="1"/>
      <w:numFmt w:val="lowerLetter"/>
      <w:lvlText w:val="%4)"/>
      <w:lvlJc w:val="left"/>
      <w:pPr>
        <w:ind w:left="3585" w:hanging="360"/>
      </w:pPr>
      <w:rPr>
        <w:rFonts w:hint="default"/>
        <w:b/>
      </w:rPr>
    </w:lvl>
    <w:lvl w:ilvl="4" w:tplc="2AB025A0">
      <w:start w:val="4"/>
      <w:numFmt w:val="upperRoman"/>
      <w:lvlText w:val="%5&gt;"/>
      <w:lvlJc w:val="left"/>
      <w:pPr>
        <w:ind w:left="466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7B1A690E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1065073">
    <w:abstractNumId w:val="6"/>
  </w:num>
  <w:num w:numId="2" w16cid:durableId="771439189">
    <w:abstractNumId w:val="14"/>
  </w:num>
  <w:num w:numId="3" w16cid:durableId="345715856">
    <w:abstractNumId w:val="4"/>
  </w:num>
  <w:num w:numId="4" w16cid:durableId="98181073">
    <w:abstractNumId w:val="12"/>
  </w:num>
  <w:num w:numId="5" w16cid:durableId="1454714146">
    <w:abstractNumId w:val="16"/>
  </w:num>
  <w:num w:numId="6" w16cid:durableId="574894587">
    <w:abstractNumId w:val="0"/>
  </w:num>
  <w:num w:numId="7" w16cid:durableId="1338191180">
    <w:abstractNumId w:val="13"/>
  </w:num>
  <w:num w:numId="8" w16cid:durableId="445925858">
    <w:abstractNumId w:val="8"/>
  </w:num>
  <w:num w:numId="9" w16cid:durableId="1748071805">
    <w:abstractNumId w:val="5"/>
  </w:num>
  <w:num w:numId="10" w16cid:durableId="494220959">
    <w:abstractNumId w:val="15"/>
  </w:num>
  <w:num w:numId="11" w16cid:durableId="417944046">
    <w:abstractNumId w:val="7"/>
  </w:num>
  <w:num w:numId="12" w16cid:durableId="1877541382">
    <w:abstractNumId w:val="10"/>
  </w:num>
  <w:num w:numId="13" w16cid:durableId="1085223915">
    <w:abstractNumId w:val="1"/>
  </w:num>
  <w:num w:numId="14" w16cid:durableId="57632854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508717">
    <w:abstractNumId w:val="3"/>
  </w:num>
  <w:num w:numId="16" w16cid:durableId="265770090">
    <w:abstractNumId w:val="11"/>
  </w:num>
  <w:num w:numId="17" w16cid:durableId="1484666074">
    <w:abstractNumId w:val="2"/>
  </w:num>
  <w:num w:numId="18" w16cid:durableId="337465126">
    <w:abstractNumId w:val="1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Bień">
    <w15:presenceInfo w15:providerId="Windows Live" w15:userId="37dcce86ebc5b9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0A6F"/>
    <w:rsid w:val="00003171"/>
    <w:rsid w:val="0000323E"/>
    <w:rsid w:val="00010C93"/>
    <w:rsid w:val="000125EA"/>
    <w:rsid w:val="00013460"/>
    <w:rsid w:val="00013EE5"/>
    <w:rsid w:val="00013FCE"/>
    <w:rsid w:val="00014912"/>
    <w:rsid w:val="000152A1"/>
    <w:rsid w:val="000171D7"/>
    <w:rsid w:val="00020725"/>
    <w:rsid w:val="000225CB"/>
    <w:rsid w:val="0002265D"/>
    <w:rsid w:val="000228AF"/>
    <w:rsid w:val="00022AF7"/>
    <w:rsid w:val="000231E6"/>
    <w:rsid w:val="000266C7"/>
    <w:rsid w:val="00026FF1"/>
    <w:rsid w:val="00027D31"/>
    <w:rsid w:val="000332DF"/>
    <w:rsid w:val="0003560F"/>
    <w:rsid w:val="00036420"/>
    <w:rsid w:val="00036665"/>
    <w:rsid w:val="000368EB"/>
    <w:rsid w:val="0003737F"/>
    <w:rsid w:val="00037DC5"/>
    <w:rsid w:val="00041869"/>
    <w:rsid w:val="00041B9E"/>
    <w:rsid w:val="00041BB6"/>
    <w:rsid w:val="00044B6B"/>
    <w:rsid w:val="00044E79"/>
    <w:rsid w:val="00045860"/>
    <w:rsid w:val="00046E1E"/>
    <w:rsid w:val="00050A83"/>
    <w:rsid w:val="000512D5"/>
    <w:rsid w:val="000515F5"/>
    <w:rsid w:val="00051A3D"/>
    <w:rsid w:val="00051DC3"/>
    <w:rsid w:val="000520D1"/>
    <w:rsid w:val="000553A6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624C"/>
    <w:rsid w:val="00076EEB"/>
    <w:rsid w:val="00081343"/>
    <w:rsid w:val="00081431"/>
    <w:rsid w:val="000837F2"/>
    <w:rsid w:val="00084DAC"/>
    <w:rsid w:val="00085144"/>
    <w:rsid w:val="00085B13"/>
    <w:rsid w:val="00086C73"/>
    <w:rsid w:val="000874DB"/>
    <w:rsid w:val="000905E3"/>
    <w:rsid w:val="0009186D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B0C0C"/>
    <w:rsid w:val="000B2070"/>
    <w:rsid w:val="000B3982"/>
    <w:rsid w:val="000B3BF8"/>
    <w:rsid w:val="000B4617"/>
    <w:rsid w:val="000B482B"/>
    <w:rsid w:val="000B57C5"/>
    <w:rsid w:val="000B5C93"/>
    <w:rsid w:val="000B7F14"/>
    <w:rsid w:val="000C165F"/>
    <w:rsid w:val="000C280E"/>
    <w:rsid w:val="000C3DBC"/>
    <w:rsid w:val="000C43C3"/>
    <w:rsid w:val="000C55D2"/>
    <w:rsid w:val="000C6B3E"/>
    <w:rsid w:val="000C6CA4"/>
    <w:rsid w:val="000D468C"/>
    <w:rsid w:val="000D5DA7"/>
    <w:rsid w:val="000D6DC7"/>
    <w:rsid w:val="000D6E9E"/>
    <w:rsid w:val="000D7071"/>
    <w:rsid w:val="000D7317"/>
    <w:rsid w:val="000E1608"/>
    <w:rsid w:val="000E2DFD"/>
    <w:rsid w:val="000E3A5E"/>
    <w:rsid w:val="000E5859"/>
    <w:rsid w:val="000E67DB"/>
    <w:rsid w:val="000E7CE3"/>
    <w:rsid w:val="000F0256"/>
    <w:rsid w:val="000F4B21"/>
    <w:rsid w:val="000F63EA"/>
    <w:rsid w:val="00100E6B"/>
    <w:rsid w:val="00100F26"/>
    <w:rsid w:val="00103685"/>
    <w:rsid w:val="00110DA6"/>
    <w:rsid w:val="0011160B"/>
    <w:rsid w:val="00111919"/>
    <w:rsid w:val="00113843"/>
    <w:rsid w:val="00114074"/>
    <w:rsid w:val="00114498"/>
    <w:rsid w:val="00124DA5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5579"/>
    <w:rsid w:val="00156FD5"/>
    <w:rsid w:val="00162994"/>
    <w:rsid w:val="00163BC7"/>
    <w:rsid w:val="00163FE6"/>
    <w:rsid w:val="001649A3"/>
    <w:rsid w:val="0016732D"/>
    <w:rsid w:val="001676D1"/>
    <w:rsid w:val="00167E93"/>
    <w:rsid w:val="00172051"/>
    <w:rsid w:val="001727A5"/>
    <w:rsid w:val="00174C35"/>
    <w:rsid w:val="001776B0"/>
    <w:rsid w:val="00177BEE"/>
    <w:rsid w:val="00181484"/>
    <w:rsid w:val="001823E1"/>
    <w:rsid w:val="00183F29"/>
    <w:rsid w:val="001846DB"/>
    <w:rsid w:val="00185245"/>
    <w:rsid w:val="0018752D"/>
    <w:rsid w:val="001902FF"/>
    <w:rsid w:val="0019106A"/>
    <w:rsid w:val="00191FAA"/>
    <w:rsid w:val="00193BEA"/>
    <w:rsid w:val="00195C7B"/>
    <w:rsid w:val="001A00E0"/>
    <w:rsid w:val="001A0197"/>
    <w:rsid w:val="001A72CE"/>
    <w:rsid w:val="001A7660"/>
    <w:rsid w:val="001A7886"/>
    <w:rsid w:val="001B0A34"/>
    <w:rsid w:val="001B1B5D"/>
    <w:rsid w:val="001B388C"/>
    <w:rsid w:val="001B5397"/>
    <w:rsid w:val="001B5CC5"/>
    <w:rsid w:val="001B5F62"/>
    <w:rsid w:val="001B6D7E"/>
    <w:rsid w:val="001B716D"/>
    <w:rsid w:val="001B7AB8"/>
    <w:rsid w:val="001C2B82"/>
    <w:rsid w:val="001C2DD7"/>
    <w:rsid w:val="001C3595"/>
    <w:rsid w:val="001D10E7"/>
    <w:rsid w:val="001D2328"/>
    <w:rsid w:val="001D317E"/>
    <w:rsid w:val="001D4FC6"/>
    <w:rsid w:val="001D63D4"/>
    <w:rsid w:val="001D6DF8"/>
    <w:rsid w:val="001E0394"/>
    <w:rsid w:val="001E0BAD"/>
    <w:rsid w:val="001E1139"/>
    <w:rsid w:val="001E1B49"/>
    <w:rsid w:val="001E4596"/>
    <w:rsid w:val="001E6336"/>
    <w:rsid w:val="001E786D"/>
    <w:rsid w:val="001F1212"/>
    <w:rsid w:val="001F2B64"/>
    <w:rsid w:val="001F52CA"/>
    <w:rsid w:val="001F5D4F"/>
    <w:rsid w:val="00200228"/>
    <w:rsid w:val="00200824"/>
    <w:rsid w:val="0020312E"/>
    <w:rsid w:val="002126CD"/>
    <w:rsid w:val="00212F44"/>
    <w:rsid w:val="00214350"/>
    <w:rsid w:val="00217560"/>
    <w:rsid w:val="002213C1"/>
    <w:rsid w:val="00222098"/>
    <w:rsid w:val="0022318F"/>
    <w:rsid w:val="002254C1"/>
    <w:rsid w:val="00225C6A"/>
    <w:rsid w:val="002274D0"/>
    <w:rsid w:val="0023050B"/>
    <w:rsid w:val="00230F85"/>
    <w:rsid w:val="00234123"/>
    <w:rsid w:val="00234A85"/>
    <w:rsid w:val="002360AF"/>
    <w:rsid w:val="00240CB3"/>
    <w:rsid w:val="002433F1"/>
    <w:rsid w:val="00247D10"/>
    <w:rsid w:val="00252052"/>
    <w:rsid w:val="002527F2"/>
    <w:rsid w:val="002535C5"/>
    <w:rsid w:val="00253953"/>
    <w:rsid w:val="00254BAD"/>
    <w:rsid w:val="002550AD"/>
    <w:rsid w:val="00255515"/>
    <w:rsid w:val="00262161"/>
    <w:rsid w:val="00262C5B"/>
    <w:rsid w:val="002630C5"/>
    <w:rsid w:val="00264636"/>
    <w:rsid w:val="00265F26"/>
    <w:rsid w:val="00266770"/>
    <w:rsid w:val="00266B41"/>
    <w:rsid w:val="0026721B"/>
    <w:rsid w:val="002755F1"/>
    <w:rsid w:val="00275648"/>
    <w:rsid w:val="0027659F"/>
    <w:rsid w:val="00276908"/>
    <w:rsid w:val="00276E71"/>
    <w:rsid w:val="00277B75"/>
    <w:rsid w:val="00281CB3"/>
    <w:rsid w:val="002944B4"/>
    <w:rsid w:val="00297DCC"/>
    <w:rsid w:val="002A6F1E"/>
    <w:rsid w:val="002A78E7"/>
    <w:rsid w:val="002B723F"/>
    <w:rsid w:val="002C0750"/>
    <w:rsid w:val="002C1EF4"/>
    <w:rsid w:val="002C34BE"/>
    <w:rsid w:val="002C4993"/>
    <w:rsid w:val="002C576D"/>
    <w:rsid w:val="002C62B0"/>
    <w:rsid w:val="002D1ED4"/>
    <w:rsid w:val="002D255A"/>
    <w:rsid w:val="002D4DC0"/>
    <w:rsid w:val="002D4E7E"/>
    <w:rsid w:val="002D6945"/>
    <w:rsid w:val="002D7BD2"/>
    <w:rsid w:val="002E2DDE"/>
    <w:rsid w:val="002E2E01"/>
    <w:rsid w:val="002E5898"/>
    <w:rsid w:val="002E59BB"/>
    <w:rsid w:val="002E613A"/>
    <w:rsid w:val="002E7334"/>
    <w:rsid w:val="002E7D7A"/>
    <w:rsid w:val="002F1592"/>
    <w:rsid w:val="002F29E8"/>
    <w:rsid w:val="002F3D54"/>
    <w:rsid w:val="002F4445"/>
    <w:rsid w:val="002F6F44"/>
    <w:rsid w:val="002F7DE7"/>
    <w:rsid w:val="00300612"/>
    <w:rsid w:val="003014EF"/>
    <w:rsid w:val="0030326F"/>
    <w:rsid w:val="0030338B"/>
    <w:rsid w:val="0030393C"/>
    <w:rsid w:val="003059AD"/>
    <w:rsid w:val="003069B8"/>
    <w:rsid w:val="003070E7"/>
    <w:rsid w:val="00317DB9"/>
    <w:rsid w:val="00322B0D"/>
    <w:rsid w:val="003251F1"/>
    <w:rsid w:val="003270E3"/>
    <w:rsid w:val="0033015C"/>
    <w:rsid w:val="00333B3B"/>
    <w:rsid w:val="00335805"/>
    <w:rsid w:val="0034404D"/>
    <w:rsid w:val="00344AC0"/>
    <w:rsid w:val="00346A6E"/>
    <w:rsid w:val="003471DA"/>
    <w:rsid w:val="00350286"/>
    <w:rsid w:val="00350630"/>
    <w:rsid w:val="00353A79"/>
    <w:rsid w:val="00353EAF"/>
    <w:rsid w:val="00354018"/>
    <w:rsid w:val="003546F5"/>
    <w:rsid w:val="0035481D"/>
    <w:rsid w:val="00354E09"/>
    <w:rsid w:val="00355F57"/>
    <w:rsid w:val="003564DF"/>
    <w:rsid w:val="003565AA"/>
    <w:rsid w:val="00357A6B"/>
    <w:rsid w:val="00357CE4"/>
    <w:rsid w:val="00360270"/>
    <w:rsid w:val="003638E0"/>
    <w:rsid w:val="00364D50"/>
    <w:rsid w:val="003661F0"/>
    <w:rsid w:val="003677EC"/>
    <w:rsid w:val="0037187C"/>
    <w:rsid w:val="00375639"/>
    <w:rsid w:val="00382267"/>
    <w:rsid w:val="00386662"/>
    <w:rsid w:val="00387164"/>
    <w:rsid w:val="0038739D"/>
    <w:rsid w:val="003873E5"/>
    <w:rsid w:val="0039041F"/>
    <w:rsid w:val="00390541"/>
    <w:rsid w:val="0039100A"/>
    <w:rsid w:val="00392EDF"/>
    <w:rsid w:val="003931B3"/>
    <w:rsid w:val="00394419"/>
    <w:rsid w:val="0039611B"/>
    <w:rsid w:val="00396EBD"/>
    <w:rsid w:val="00397BB2"/>
    <w:rsid w:val="00397ED5"/>
    <w:rsid w:val="003A19E9"/>
    <w:rsid w:val="003A24AB"/>
    <w:rsid w:val="003A412A"/>
    <w:rsid w:val="003A4461"/>
    <w:rsid w:val="003A4832"/>
    <w:rsid w:val="003A5BD0"/>
    <w:rsid w:val="003A70E4"/>
    <w:rsid w:val="003A7DD1"/>
    <w:rsid w:val="003B081E"/>
    <w:rsid w:val="003B2DC5"/>
    <w:rsid w:val="003B3C68"/>
    <w:rsid w:val="003B5410"/>
    <w:rsid w:val="003B607B"/>
    <w:rsid w:val="003B67C1"/>
    <w:rsid w:val="003B713F"/>
    <w:rsid w:val="003B7E66"/>
    <w:rsid w:val="003C030C"/>
    <w:rsid w:val="003C2CFF"/>
    <w:rsid w:val="003C4D40"/>
    <w:rsid w:val="003C770A"/>
    <w:rsid w:val="003C77AB"/>
    <w:rsid w:val="003D06DB"/>
    <w:rsid w:val="003D0B56"/>
    <w:rsid w:val="003D25F4"/>
    <w:rsid w:val="003D3775"/>
    <w:rsid w:val="003D56A7"/>
    <w:rsid w:val="003E199A"/>
    <w:rsid w:val="003E1FAE"/>
    <w:rsid w:val="003E201C"/>
    <w:rsid w:val="003E2353"/>
    <w:rsid w:val="003E26E5"/>
    <w:rsid w:val="003E311E"/>
    <w:rsid w:val="003E445C"/>
    <w:rsid w:val="003E653F"/>
    <w:rsid w:val="003E798C"/>
    <w:rsid w:val="003F138B"/>
    <w:rsid w:val="003F4FD0"/>
    <w:rsid w:val="003F79F7"/>
    <w:rsid w:val="00400946"/>
    <w:rsid w:val="004012A6"/>
    <w:rsid w:val="00406C0F"/>
    <w:rsid w:val="00407E91"/>
    <w:rsid w:val="00410B3B"/>
    <w:rsid w:val="00410C85"/>
    <w:rsid w:val="00411FFA"/>
    <w:rsid w:val="00413DA8"/>
    <w:rsid w:val="00415D41"/>
    <w:rsid w:val="00417B66"/>
    <w:rsid w:val="00422339"/>
    <w:rsid w:val="004238E1"/>
    <w:rsid w:val="0042559B"/>
    <w:rsid w:val="0042643A"/>
    <w:rsid w:val="00427802"/>
    <w:rsid w:val="00431EA8"/>
    <w:rsid w:val="0043201D"/>
    <w:rsid w:val="00436E69"/>
    <w:rsid w:val="0043777E"/>
    <w:rsid w:val="00440E39"/>
    <w:rsid w:val="00440F57"/>
    <w:rsid w:val="0044251A"/>
    <w:rsid w:val="004430D4"/>
    <w:rsid w:val="004455B4"/>
    <w:rsid w:val="00445A79"/>
    <w:rsid w:val="00454048"/>
    <w:rsid w:val="004562C5"/>
    <w:rsid w:val="00457295"/>
    <w:rsid w:val="0045785B"/>
    <w:rsid w:val="00457D22"/>
    <w:rsid w:val="00464E8A"/>
    <w:rsid w:val="00467862"/>
    <w:rsid w:val="00470E91"/>
    <w:rsid w:val="00474CC6"/>
    <w:rsid w:val="00481779"/>
    <w:rsid w:val="0048655E"/>
    <w:rsid w:val="00486B05"/>
    <w:rsid w:val="00486CB3"/>
    <w:rsid w:val="00486D7A"/>
    <w:rsid w:val="004904C5"/>
    <w:rsid w:val="00490909"/>
    <w:rsid w:val="00491CD1"/>
    <w:rsid w:val="00492F94"/>
    <w:rsid w:val="004932A5"/>
    <w:rsid w:val="00493E3F"/>
    <w:rsid w:val="004947AD"/>
    <w:rsid w:val="00494B8E"/>
    <w:rsid w:val="00495D53"/>
    <w:rsid w:val="004979E8"/>
    <w:rsid w:val="004A129A"/>
    <w:rsid w:val="004A388A"/>
    <w:rsid w:val="004A48F8"/>
    <w:rsid w:val="004A5D2D"/>
    <w:rsid w:val="004B2B23"/>
    <w:rsid w:val="004B2EB3"/>
    <w:rsid w:val="004B3AEE"/>
    <w:rsid w:val="004B458C"/>
    <w:rsid w:val="004B45E7"/>
    <w:rsid w:val="004C1101"/>
    <w:rsid w:val="004C24D2"/>
    <w:rsid w:val="004C2520"/>
    <w:rsid w:val="004C2B17"/>
    <w:rsid w:val="004C3814"/>
    <w:rsid w:val="004C4203"/>
    <w:rsid w:val="004C50A5"/>
    <w:rsid w:val="004C7ABE"/>
    <w:rsid w:val="004D166E"/>
    <w:rsid w:val="004D2B6F"/>
    <w:rsid w:val="004D3180"/>
    <w:rsid w:val="004E22D2"/>
    <w:rsid w:val="004E6782"/>
    <w:rsid w:val="004E689C"/>
    <w:rsid w:val="004E79BB"/>
    <w:rsid w:val="004F242D"/>
    <w:rsid w:val="004F24DB"/>
    <w:rsid w:val="004F4443"/>
    <w:rsid w:val="004F790C"/>
    <w:rsid w:val="004F7D74"/>
    <w:rsid w:val="00500D04"/>
    <w:rsid w:val="005119ED"/>
    <w:rsid w:val="00514722"/>
    <w:rsid w:val="00516C14"/>
    <w:rsid w:val="00520E75"/>
    <w:rsid w:val="00521964"/>
    <w:rsid w:val="005222A9"/>
    <w:rsid w:val="00524955"/>
    <w:rsid w:val="00524F09"/>
    <w:rsid w:val="005250D0"/>
    <w:rsid w:val="0052748D"/>
    <w:rsid w:val="00531FEE"/>
    <w:rsid w:val="005334A3"/>
    <w:rsid w:val="00533BF4"/>
    <w:rsid w:val="00534696"/>
    <w:rsid w:val="005425F9"/>
    <w:rsid w:val="005434A7"/>
    <w:rsid w:val="00543DB1"/>
    <w:rsid w:val="00544705"/>
    <w:rsid w:val="005448CF"/>
    <w:rsid w:val="00545E4A"/>
    <w:rsid w:val="00546209"/>
    <w:rsid w:val="005473C4"/>
    <w:rsid w:val="005551BE"/>
    <w:rsid w:val="005553B6"/>
    <w:rsid w:val="00555DA8"/>
    <w:rsid w:val="00556765"/>
    <w:rsid w:val="0056032D"/>
    <w:rsid w:val="00560C3F"/>
    <w:rsid w:val="0056133B"/>
    <w:rsid w:val="00562B78"/>
    <w:rsid w:val="00563455"/>
    <w:rsid w:val="0056356C"/>
    <w:rsid w:val="00571941"/>
    <w:rsid w:val="00571A6B"/>
    <w:rsid w:val="00571F8C"/>
    <w:rsid w:val="00572841"/>
    <w:rsid w:val="00574CEA"/>
    <w:rsid w:val="00576FA4"/>
    <w:rsid w:val="005771F2"/>
    <w:rsid w:val="00577489"/>
    <w:rsid w:val="00581719"/>
    <w:rsid w:val="005829A4"/>
    <w:rsid w:val="00583390"/>
    <w:rsid w:val="005838D9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52F"/>
    <w:rsid w:val="005A5A84"/>
    <w:rsid w:val="005A670B"/>
    <w:rsid w:val="005B0064"/>
    <w:rsid w:val="005B11C5"/>
    <w:rsid w:val="005B1CDD"/>
    <w:rsid w:val="005B265F"/>
    <w:rsid w:val="005C0511"/>
    <w:rsid w:val="005C0C61"/>
    <w:rsid w:val="005C53B3"/>
    <w:rsid w:val="005C62BB"/>
    <w:rsid w:val="005C78AF"/>
    <w:rsid w:val="005D0461"/>
    <w:rsid w:val="005D1957"/>
    <w:rsid w:val="005D2E20"/>
    <w:rsid w:val="005D541F"/>
    <w:rsid w:val="005E24E8"/>
    <w:rsid w:val="005E3D7A"/>
    <w:rsid w:val="005E4D45"/>
    <w:rsid w:val="005E676C"/>
    <w:rsid w:val="005E70F4"/>
    <w:rsid w:val="005F2DB5"/>
    <w:rsid w:val="005F3BDA"/>
    <w:rsid w:val="0060032A"/>
    <w:rsid w:val="00600775"/>
    <w:rsid w:val="00600C9C"/>
    <w:rsid w:val="006048DA"/>
    <w:rsid w:val="00604CFC"/>
    <w:rsid w:val="00605769"/>
    <w:rsid w:val="00606D86"/>
    <w:rsid w:val="00613141"/>
    <w:rsid w:val="006131BC"/>
    <w:rsid w:val="00613F44"/>
    <w:rsid w:val="006147D5"/>
    <w:rsid w:val="00614DB5"/>
    <w:rsid w:val="00616318"/>
    <w:rsid w:val="00617982"/>
    <w:rsid w:val="006233AF"/>
    <w:rsid w:val="00626A08"/>
    <w:rsid w:val="006270FC"/>
    <w:rsid w:val="00627D91"/>
    <w:rsid w:val="00631014"/>
    <w:rsid w:val="00633EA1"/>
    <w:rsid w:val="006341F0"/>
    <w:rsid w:val="00636DD2"/>
    <w:rsid w:val="00637B37"/>
    <w:rsid w:val="0064064A"/>
    <w:rsid w:val="0064070D"/>
    <w:rsid w:val="0064079E"/>
    <w:rsid w:val="006424D8"/>
    <w:rsid w:val="00646984"/>
    <w:rsid w:val="00650DDE"/>
    <w:rsid w:val="00651A8C"/>
    <w:rsid w:val="00653ABC"/>
    <w:rsid w:val="00654B9B"/>
    <w:rsid w:val="00656383"/>
    <w:rsid w:val="00657513"/>
    <w:rsid w:val="00664076"/>
    <w:rsid w:val="006641E5"/>
    <w:rsid w:val="006652B3"/>
    <w:rsid w:val="0066659E"/>
    <w:rsid w:val="00666650"/>
    <w:rsid w:val="0066769F"/>
    <w:rsid w:val="00670A80"/>
    <w:rsid w:val="006741C8"/>
    <w:rsid w:val="00675AF4"/>
    <w:rsid w:val="00680122"/>
    <w:rsid w:val="006805A5"/>
    <w:rsid w:val="0068068F"/>
    <w:rsid w:val="0068125B"/>
    <w:rsid w:val="00682549"/>
    <w:rsid w:val="006829B4"/>
    <w:rsid w:val="006847FD"/>
    <w:rsid w:val="00686F06"/>
    <w:rsid w:val="006926B0"/>
    <w:rsid w:val="006933C1"/>
    <w:rsid w:val="00693538"/>
    <w:rsid w:val="00693D8E"/>
    <w:rsid w:val="006A1354"/>
    <w:rsid w:val="006A2837"/>
    <w:rsid w:val="006A4D2C"/>
    <w:rsid w:val="006A5524"/>
    <w:rsid w:val="006A55D8"/>
    <w:rsid w:val="006A5B3C"/>
    <w:rsid w:val="006A6B80"/>
    <w:rsid w:val="006B05E5"/>
    <w:rsid w:val="006B1C44"/>
    <w:rsid w:val="006B38BF"/>
    <w:rsid w:val="006B4BCF"/>
    <w:rsid w:val="006B7755"/>
    <w:rsid w:val="006C2611"/>
    <w:rsid w:val="006C35C8"/>
    <w:rsid w:val="006C3AB6"/>
    <w:rsid w:val="006C3ABB"/>
    <w:rsid w:val="006C3B06"/>
    <w:rsid w:val="006C3C0F"/>
    <w:rsid w:val="006C6CA7"/>
    <w:rsid w:val="006C77CC"/>
    <w:rsid w:val="006D0194"/>
    <w:rsid w:val="006D2CA5"/>
    <w:rsid w:val="006D333C"/>
    <w:rsid w:val="006D3B2B"/>
    <w:rsid w:val="006D3ED4"/>
    <w:rsid w:val="006D4EEC"/>
    <w:rsid w:val="006D5511"/>
    <w:rsid w:val="006D605E"/>
    <w:rsid w:val="006D794A"/>
    <w:rsid w:val="006E1421"/>
    <w:rsid w:val="006E4383"/>
    <w:rsid w:val="006E4752"/>
    <w:rsid w:val="006E5CC9"/>
    <w:rsid w:val="006E60E4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31D4"/>
    <w:rsid w:val="0071344B"/>
    <w:rsid w:val="007134BB"/>
    <w:rsid w:val="00714640"/>
    <w:rsid w:val="007156A7"/>
    <w:rsid w:val="00715A38"/>
    <w:rsid w:val="00716E6D"/>
    <w:rsid w:val="00723683"/>
    <w:rsid w:val="007261BF"/>
    <w:rsid w:val="0072760B"/>
    <w:rsid w:val="00737D4F"/>
    <w:rsid w:val="00737DF0"/>
    <w:rsid w:val="007416DD"/>
    <w:rsid w:val="00743911"/>
    <w:rsid w:val="007443F7"/>
    <w:rsid w:val="007444B7"/>
    <w:rsid w:val="00746281"/>
    <w:rsid w:val="00750575"/>
    <w:rsid w:val="0075505F"/>
    <w:rsid w:val="00755BF0"/>
    <w:rsid w:val="007612FD"/>
    <w:rsid w:val="007623CF"/>
    <w:rsid w:val="007625CB"/>
    <w:rsid w:val="00767BF2"/>
    <w:rsid w:val="00767ED2"/>
    <w:rsid w:val="0077018E"/>
    <w:rsid w:val="0077188E"/>
    <w:rsid w:val="00772695"/>
    <w:rsid w:val="00772D1F"/>
    <w:rsid w:val="007748E5"/>
    <w:rsid w:val="00775B14"/>
    <w:rsid w:val="007774E6"/>
    <w:rsid w:val="00781E6B"/>
    <w:rsid w:val="007842D8"/>
    <w:rsid w:val="00786FA1"/>
    <w:rsid w:val="00787079"/>
    <w:rsid w:val="0079090A"/>
    <w:rsid w:val="00791DC7"/>
    <w:rsid w:val="00794369"/>
    <w:rsid w:val="00794612"/>
    <w:rsid w:val="00795AAC"/>
    <w:rsid w:val="007A010C"/>
    <w:rsid w:val="007A0894"/>
    <w:rsid w:val="007A2563"/>
    <w:rsid w:val="007A3FC4"/>
    <w:rsid w:val="007A6170"/>
    <w:rsid w:val="007A6E6E"/>
    <w:rsid w:val="007B3691"/>
    <w:rsid w:val="007B3FEE"/>
    <w:rsid w:val="007B5A2A"/>
    <w:rsid w:val="007B5AE3"/>
    <w:rsid w:val="007B5EF0"/>
    <w:rsid w:val="007B79DD"/>
    <w:rsid w:val="007C05E6"/>
    <w:rsid w:val="007C1E03"/>
    <w:rsid w:val="007C42B4"/>
    <w:rsid w:val="007D2294"/>
    <w:rsid w:val="007D53D7"/>
    <w:rsid w:val="007D5B90"/>
    <w:rsid w:val="007D6A73"/>
    <w:rsid w:val="007E0A48"/>
    <w:rsid w:val="007E0D6D"/>
    <w:rsid w:val="007E0E0F"/>
    <w:rsid w:val="007E0E1D"/>
    <w:rsid w:val="007E44F0"/>
    <w:rsid w:val="007F1AA4"/>
    <w:rsid w:val="007F3336"/>
    <w:rsid w:val="007F3342"/>
    <w:rsid w:val="007F791F"/>
    <w:rsid w:val="00802A89"/>
    <w:rsid w:val="00802B60"/>
    <w:rsid w:val="00805349"/>
    <w:rsid w:val="00812C52"/>
    <w:rsid w:val="00813A79"/>
    <w:rsid w:val="00814091"/>
    <w:rsid w:val="00815E88"/>
    <w:rsid w:val="00820210"/>
    <w:rsid w:val="00820A1F"/>
    <w:rsid w:val="00820E2C"/>
    <w:rsid w:val="0082648D"/>
    <w:rsid w:val="008301A0"/>
    <w:rsid w:val="008310D2"/>
    <w:rsid w:val="00831943"/>
    <w:rsid w:val="00833883"/>
    <w:rsid w:val="00843B62"/>
    <w:rsid w:val="0084571F"/>
    <w:rsid w:val="00846498"/>
    <w:rsid w:val="00850660"/>
    <w:rsid w:val="00851A0C"/>
    <w:rsid w:val="0085360F"/>
    <w:rsid w:val="00853BE7"/>
    <w:rsid w:val="00853C37"/>
    <w:rsid w:val="00854B98"/>
    <w:rsid w:val="00855A8A"/>
    <w:rsid w:val="008600EE"/>
    <w:rsid w:val="008601E9"/>
    <w:rsid w:val="00862D8C"/>
    <w:rsid w:val="00863585"/>
    <w:rsid w:val="008643EA"/>
    <w:rsid w:val="00864A5F"/>
    <w:rsid w:val="008677C2"/>
    <w:rsid w:val="00872656"/>
    <w:rsid w:val="00872FCB"/>
    <w:rsid w:val="0087338C"/>
    <w:rsid w:val="00873D0C"/>
    <w:rsid w:val="008755E5"/>
    <w:rsid w:val="00875F5E"/>
    <w:rsid w:val="008800BB"/>
    <w:rsid w:val="00880C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A7820"/>
    <w:rsid w:val="008B0025"/>
    <w:rsid w:val="008B16A9"/>
    <w:rsid w:val="008B1D6E"/>
    <w:rsid w:val="008B2FF5"/>
    <w:rsid w:val="008B3949"/>
    <w:rsid w:val="008B67A5"/>
    <w:rsid w:val="008B69FC"/>
    <w:rsid w:val="008B765C"/>
    <w:rsid w:val="008C08CD"/>
    <w:rsid w:val="008C1573"/>
    <w:rsid w:val="008C23E4"/>
    <w:rsid w:val="008C2B21"/>
    <w:rsid w:val="008C3690"/>
    <w:rsid w:val="008C3C3F"/>
    <w:rsid w:val="008C5CC4"/>
    <w:rsid w:val="008C6526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03BE"/>
    <w:rsid w:val="008E2B46"/>
    <w:rsid w:val="008E78A4"/>
    <w:rsid w:val="008E7C7D"/>
    <w:rsid w:val="008E7EA9"/>
    <w:rsid w:val="008F04EF"/>
    <w:rsid w:val="008F1A25"/>
    <w:rsid w:val="008F3477"/>
    <w:rsid w:val="008F3D8B"/>
    <w:rsid w:val="008F6309"/>
    <w:rsid w:val="008F71B0"/>
    <w:rsid w:val="00900BFA"/>
    <w:rsid w:val="00901295"/>
    <w:rsid w:val="009023EE"/>
    <w:rsid w:val="009041FE"/>
    <w:rsid w:val="0090454D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6553"/>
    <w:rsid w:val="00927AD6"/>
    <w:rsid w:val="00927C8C"/>
    <w:rsid w:val="00927F32"/>
    <w:rsid w:val="0093143E"/>
    <w:rsid w:val="0093186A"/>
    <w:rsid w:val="0093450F"/>
    <w:rsid w:val="009349A5"/>
    <w:rsid w:val="0093659B"/>
    <w:rsid w:val="00936825"/>
    <w:rsid w:val="0094059C"/>
    <w:rsid w:val="009414F8"/>
    <w:rsid w:val="00941F5C"/>
    <w:rsid w:val="00942887"/>
    <w:rsid w:val="00944D5D"/>
    <w:rsid w:val="00945C9C"/>
    <w:rsid w:val="009468C1"/>
    <w:rsid w:val="00947685"/>
    <w:rsid w:val="00950BC0"/>
    <w:rsid w:val="009519F7"/>
    <w:rsid w:val="0095740D"/>
    <w:rsid w:val="00960205"/>
    <w:rsid w:val="009628F1"/>
    <w:rsid w:val="00962A64"/>
    <w:rsid w:val="00963228"/>
    <w:rsid w:val="00964049"/>
    <w:rsid w:val="0096536A"/>
    <w:rsid w:val="009661D8"/>
    <w:rsid w:val="009677EA"/>
    <w:rsid w:val="00967ECB"/>
    <w:rsid w:val="00970C40"/>
    <w:rsid w:val="00973B6C"/>
    <w:rsid w:val="00974BC9"/>
    <w:rsid w:val="00974CFA"/>
    <w:rsid w:val="00975125"/>
    <w:rsid w:val="009753C9"/>
    <w:rsid w:val="00975BE8"/>
    <w:rsid w:val="00980704"/>
    <w:rsid w:val="00980758"/>
    <w:rsid w:val="00980D40"/>
    <w:rsid w:val="0098414C"/>
    <w:rsid w:val="009871DB"/>
    <w:rsid w:val="00987D25"/>
    <w:rsid w:val="00987E09"/>
    <w:rsid w:val="009912C5"/>
    <w:rsid w:val="00991BCA"/>
    <w:rsid w:val="009A214D"/>
    <w:rsid w:val="009A34A4"/>
    <w:rsid w:val="009A4E0E"/>
    <w:rsid w:val="009A5016"/>
    <w:rsid w:val="009A7939"/>
    <w:rsid w:val="009B44DF"/>
    <w:rsid w:val="009B5A61"/>
    <w:rsid w:val="009B6F27"/>
    <w:rsid w:val="009B75E7"/>
    <w:rsid w:val="009C08DF"/>
    <w:rsid w:val="009C4144"/>
    <w:rsid w:val="009D287A"/>
    <w:rsid w:val="009D4D3B"/>
    <w:rsid w:val="009D6118"/>
    <w:rsid w:val="009E28B1"/>
    <w:rsid w:val="009E47BC"/>
    <w:rsid w:val="009F091C"/>
    <w:rsid w:val="009F2726"/>
    <w:rsid w:val="009F3382"/>
    <w:rsid w:val="009F5C88"/>
    <w:rsid w:val="00A0078F"/>
    <w:rsid w:val="00A01053"/>
    <w:rsid w:val="00A0370D"/>
    <w:rsid w:val="00A03B0A"/>
    <w:rsid w:val="00A05F00"/>
    <w:rsid w:val="00A06CBF"/>
    <w:rsid w:val="00A16B27"/>
    <w:rsid w:val="00A177CD"/>
    <w:rsid w:val="00A20E24"/>
    <w:rsid w:val="00A20FE4"/>
    <w:rsid w:val="00A21106"/>
    <w:rsid w:val="00A23B2E"/>
    <w:rsid w:val="00A25829"/>
    <w:rsid w:val="00A259E0"/>
    <w:rsid w:val="00A26762"/>
    <w:rsid w:val="00A308F4"/>
    <w:rsid w:val="00A30CF7"/>
    <w:rsid w:val="00A3116A"/>
    <w:rsid w:val="00A31E6C"/>
    <w:rsid w:val="00A324B8"/>
    <w:rsid w:val="00A359FF"/>
    <w:rsid w:val="00A369B1"/>
    <w:rsid w:val="00A3771E"/>
    <w:rsid w:val="00A50D71"/>
    <w:rsid w:val="00A51834"/>
    <w:rsid w:val="00A53437"/>
    <w:rsid w:val="00A54296"/>
    <w:rsid w:val="00A5717F"/>
    <w:rsid w:val="00A57BFC"/>
    <w:rsid w:val="00A638A2"/>
    <w:rsid w:val="00A65A85"/>
    <w:rsid w:val="00A67A49"/>
    <w:rsid w:val="00A7207D"/>
    <w:rsid w:val="00A74737"/>
    <w:rsid w:val="00A7698A"/>
    <w:rsid w:val="00A90525"/>
    <w:rsid w:val="00A91921"/>
    <w:rsid w:val="00A91BC0"/>
    <w:rsid w:val="00A91ED0"/>
    <w:rsid w:val="00A92518"/>
    <w:rsid w:val="00A941EF"/>
    <w:rsid w:val="00A95F6D"/>
    <w:rsid w:val="00A961C9"/>
    <w:rsid w:val="00A967B9"/>
    <w:rsid w:val="00AA0F99"/>
    <w:rsid w:val="00AA2031"/>
    <w:rsid w:val="00AA4BFD"/>
    <w:rsid w:val="00AA544A"/>
    <w:rsid w:val="00AA58EA"/>
    <w:rsid w:val="00AA7028"/>
    <w:rsid w:val="00AB2B67"/>
    <w:rsid w:val="00AB5B9D"/>
    <w:rsid w:val="00AC09C8"/>
    <w:rsid w:val="00AC0C2B"/>
    <w:rsid w:val="00AC2537"/>
    <w:rsid w:val="00AC2E4C"/>
    <w:rsid w:val="00AC301F"/>
    <w:rsid w:val="00AC3269"/>
    <w:rsid w:val="00AC3580"/>
    <w:rsid w:val="00AC556F"/>
    <w:rsid w:val="00AC6FEF"/>
    <w:rsid w:val="00AC773A"/>
    <w:rsid w:val="00AC78C0"/>
    <w:rsid w:val="00AC7A5F"/>
    <w:rsid w:val="00AD0325"/>
    <w:rsid w:val="00AD2089"/>
    <w:rsid w:val="00AD7E10"/>
    <w:rsid w:val="00AE292C"/>
    <w:rsid w:val="00AE2C2E"/>
    <w:rsid w:val="00AE342C"/>
    <w:rsid w:val="00AE3D93"/>
    <w:rsid w:val="00AE3E3E"/>
    <w:rsid w:val="00AE4EBF"/>
    <w:rsid w:val="00AE5052"/>
    <w:rsid w:val="00AE7C3A"/>
    <w:rsid w:val="00AF04D8"/>
    <w:rsid w:val="00AF2BB1"/>
    <w:rsid w:val="00AF2EBE"/>
    <w:rsid w:val="00AF5B07"/>
    <w:rsid w:val="00B07DA2"/>
    <w:rsid w:val="00B11457"/>
    <w:rsid w:val="00B16D43"/>
    <w:rsid w:val="00B16E46"/>
    <w:rsid w:val="00B170EC"/>
    <w:rsid w:val="00B23BA8"/>
    <w:rsid w:val="00B240F7"/>
    <w:rsid w:val="00B254C2"/>
    <w:rsid w:val="00B26CEC"/>
    <w:rsid w:val="00B26D00"/>
    <w:rsid w:val="00B277C8"/>
    <w:rsid w:val="00B3052E"/>
    <w:rsid w:val="00B315A1"/>
    <w:rsid w:val="00B34C8F"/>
    <w:rsid w:val="00B36024"/>
    <w:rsid w:val="00B37033"/>
    <w:rsid w:val="00B42534"/>
    <w:rsid w:val="00B43209"/>
    <w:rsid w:val="00B43A31"/>
    <w:rsid w:val="00B43E44"/>
    <w:rsid w:val="00B44941"/>
    <w:rsid w:val="00B46A6A"/>
    <w:rsid w:val="00B472F7"/>
    <w:rsid w:val="00B47494"/>
    <w:rsid w:val="00B500C7"/>
    <w:rsid w:val="00B50AB7"/>
    <w:rsid w:val="00B50E20"/>
    <w:rsid w:val="00B5119B"/>
    <w:rsid w:val="00B53B64"/>
    <w:rsid w:val="00B53DE1"/>
    <w:rsid w:val="00B54045"/>
    <w:rsid w:val="00B56FC2"/>
    <w:rsid w:val="00B57074"/>
    <w:rsid w:val="00B60473"/>
    <w:rsid w:val="00B616E0"/>
    <w:rsid w:val="00B61DCD"/>
    <w:rsid w:val="00B62377"/>
    <w:rsid w:val="00B62B9E"/>
    <w:rsid w:val="00B6545B"/>
    <w:rsid w:val="00B67E3C"/>
    <w:rsid w:val="00B70AD5"/>
    <w:rsid w:val="00B72237"/>
    <w:rsid w:val="00B7466E"/>
    <w:rsid w:val="00B74B9A"/>
    <w:rsid w:val="00B74CFA"/>
    <w:rsid w:val="00B75211"/>
    <w:rsid w:val="00B772D6"/>
    <w:rsid w:val="00B81FAD"/>
    <w:rsid w:val="00B8226F"/>
    <w:rsid w:val="00B83949"/>
    <w:rsid w:val="00B84340"/>
    <w:rsid w:val="00B86578"/>
    <w:rsid w:val="00B918E1"/>
    <w:rsid w:val="00B93371"/>
    <w:rsid w:val="00B945FD"/>
    <w:rsid w:val="00B9768B"/>
    <w:rsid w:val="00BA1082"/>
    <w:rsid w:val="00BA2805"/>
    <w:rsid w:val="00BA3057"/>
    <w:rsid w:val="00BA333A"/>
    <w:rsid w:val="00BA34AA"/>
    <w:rsid w:val="00BA3860"/>
    <w:rsid w:val="00BA4E0F"/>
    <w:rsid w:val="00BA5E27"/>
    <w:rsid w:val="00BA661F"/>
    <w:rsid w:val="00BB05E9"/>
    <w:rsid w:val="00BB0DAF"/>
    <w:rsid w:val="00BB0DCA"/>
    <w:rsid w:val="00BB18FC"/>
    <w:rsid w:val="00BB212C"/>
    <w:rsid w:val="00BB25B7"/>
    <w:rsid w:val="00BB2EF2"/>
    <w:rsid w:val="00BB3283"/>
    <w:rsid w:val="00BB4440"/>
    <w:rsid w:val="00BB5A45"/>
    <w:rsid w:val="00BB5E33"/>
    <w:rsid w:val="00BC52C5"/>
    <w:rsid w:val="00BC7783"/>
    <w:rsid w:val="00BC78C8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20D5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BF68E2"/>
    <w:rsid w:val="00C00EE7"/>
    <w:rsid w:val="00C068F3"/>
    <w:rsid w:val="00C11C4A"/>
    <w:rsid w:val="00C11F3C"/>
    <w:rsid w:val="00C137EA"/>
    <w:rsid w:val="00C160B5"/>
    <w:rsid w:val="00C17086"/>
    <w:rsid w:val="00C179FD"/>
    <w:rsid w:val="00C17B36"/>
    <w:rsid w:val="00C207C2"/>
    <w:rsid w:val="00C208B8"/>
    <w:rsid w:val="00C21C68"/>
    <w:rsid w:val="00C23D31"/>
    <w:rsid w:val="00C3212B"/>
    <w:rsid w:val="00C324F7"/>
    <w:rsid w:val="00C3654E"/>
    <w:rsid w:val="00C36685"/>
    <w:rsid w:val="00C43393"/>
    <w:rsid w:val="00C4347A"/>
    <w:rsid w:val="00C44B0D"/>
    <w:rsid w:val="00C44BEF"/>
    <w:rsid w:val="00C45E16"/>
    <w:rsid w:val="00C469E4"/>
    <w:rsid w:val="00C508BB"/>
    <w:rsid w:val="00C50E4A"/>
    <w:rsid w:val="00C51DCF"/>
    <w:rsid w:val="00C52DF3"/>
    <w:rsid w:val="00C55038"/>
    <w:rsid w:val="00C61862"/>
    <w:rsid w:val="00C61965"/>
    <w:rsid w:val="00C63ACD"/>
    <w:rsid w:val="00C63B1D"/>
    <w:rsid w:val="00C70195"/>
    <w:rsid w:val="00C70F03"/>
    <w:rsid w:val="00C7256D"/>
    <w:rsid w:val="00C774EF"/>
    <w:rsid w:val="00C8044A"/>
    <w:rsid w:val="00C8181D"/>
    <w:rsid w:val="00C82A24"/>
    <w:rsid w:val="00C85E9F"/>
    <w:rsid w:val="00C875BD"/>
    <w:rsid w:val="00C90189"/>
    <w:rsid w:val="00C922BF"/>
    <w:rsid w:val="00C93C0D"/>
    <w:rsid w:val="00C965DA"/>
    <w:rsid w:val="00CA2B6E"/>
    <w:rsid w:val="00CA3AAD"/>
    <w:rsid w:val="00CA6314"/>
    <w:rsid w:val="00CA67D1"/>
    <w:rsid w:val="00CA7A49"/>
    <w:rsid w:val="00CB1A03"/>
    <w:rsid w:val="00CB20E6"/>
    <w:rsid w:val="00CB3D3A"/>
    <w:rsid w:val="00CB7358"/>
    <w:rsid w:val="00CC050B"/>
    <w:rsid w:val="00CC2618"/>
    <w:rsid w:val="00CC3DFD"/>
    <w:rsid w:val="00CC5E44"/>
    <w:rsid w:val="00CC619E"/>
    <w:rsid w:val="00CC721E"/>
    <w:rsid w:val="00CD08E7"/>
    <w:rsid w:val="00CD15D1"/>
    <w:rsid w:val="00CD3C86"/>
    <w:rsid w:val="00CD7896"/>
    <w:rsid w:val="00CE3A54"/>
    <w:rsid w:val="00CE3F9A"/>
    <w:rsid w:val="00CE48F9"/>
    <w:rsid w:val="00CE60AE"/>
    <w:rsid w:val="00CE687C"/>
    <w:rsid w:val="00CE6D85"/>
    <w:rsid w:val="00CE7540"/>
    <w:rsid w:val="00CF077E"/>
    <w:rsid w:val="00CF167A"/>
    <w:rsid w:val="00CF1D58"/>
    <w:rsid w:val="00CF265C"/>
    <w:rsid w:val="00CF3D45"/>
    <w:rsid w:val="00CF43AF"/>
    <w:rsid w:val="00CF4823"/>
    <w:rsid w:val="00CF4D8C"/>
    <w:rsid w:val="00CF6C5A"/>
    <w:rsid w:val="00D01FCD"/>
    <w:rsid w:val="00D0745E"/>
    <w:rsid w:val="00D077C4"/>
    <w:rsid w:val="00D11A7E"/>
    <w:rsid w:val="00D12E71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4F9E"/>
    <w:rsid w:val="00D2685C"/>
    <w:rsid w:val="00D27A6B"/>
    <w:rsid w:val="00D30400"/>
    <w:rsid w:val="00D316C5"/>
    <w:rsid w:val="00D33752"/>
    <w:rsid w:val="00D34B81"/>
    <w:rsid w:val="00D3538E"/>
    <w:rsid w:val="00D35EE6"/>
    <w:rsid w:val="00D425C8"/>
    <w:rsid w:val="00D447ED"/>
    <w:rsid w:val="00D50EC5"/>
    <w:rsid w:val="00D5123E"/>
    <w:rsid w:val="00D532BB"/>
    <w:rsid w:val="00D55DEA"/>
    <w:rsid w:val="00D56145"/>
    <w:rsid w:val="00D575D8"/>
    <w:rsid w:val="00D6149A"/>
    <w:rsid w:val="00D615C9"/>
    <w:rsid w:val="00D63671"/>
    <w:rsid w:val="00D63968"/>
    <w:rsid w:val="00D642F0"/>
    <w:rsid w:val="00D66C5D"/>
    <w:rsid w:val="00D70828"/>
    <w:rsid w:val="00D70CFC"/>
    <w:rsid w:val="00D75B52"/>
    <w:rsid w:val="00D76603"/>
    <w:rsid w:val="00D769A3"/>
    <w:rsid w:val="00D7765B"/>
    <w:rsid w:val="00D86058"/>
    <w:rsid w:val="00D86508"/>
    <w:rsid w:val="00D87E49"/>
    <w:rsid w:val="00DA0088"/>
    <w:rsid w:val="00DA1CAC"/>
    <w:rsid w:val="00DA5A11"/>
    <w:rsid w:val="00DA6E2B"/>
    <w:rsid w:val="00DA70D3"/>
    <w:rsid w:val="00DB0E3F"/>
    <w:rsid w:val="00DB4441"/>
    <w:rsid w:val="00DB514A"/>
    <w:rsid w:val="00DB6E28"/>
    <w:rsid w:val="00DC25E6"/>
    <w:rsid w:val="00DC3850"/>
    <w:rsid w:val="00DC40F4"/>
    <w:rsid w:val="00DC4C33"/>
    <w:rsid w:val="00DC58D3"/>
    <w:rsid w:val="00DC6686"/>
    <w:rsid w:val="00DC7441"/>
    <w:rsid w:val="00DD1F83"/>
    <w:rsid w:val="00DD309B"/>
    <w:rsid w:val="00DD6366"/>
    <w:rsid w:val="00DD6DDE"/>
    <w:rsid w:val="00DD775E"/>
    <w:rsid w:val="00DE0B11"/>
    <w:rsid w:val="00DE1E85"/>
    <w:rsid w:val="00DE273A"/>
    <w:rsid w:val="00DE2A1D"/>
    <w:rsid w:val="00DE396D"/>
    <w:rsid w:val="00DE4254"/>
    <w:rsid w:val="00DE4FEE"/>
    <w:rsid w:val="00DE516B"/>
    <w:rsid w:val="00DE52AB"/>
    <w:rsid w:val="00DE797C"/>
    <w:rsid w:val="00DF0EA6"/>
    <w:rsid w:val="00DF2958"/>
    <w:rsid w:val="00DF3049"/>
    <w:rsid w:val="00DF4812"/>
    <w:rsid w:val="00DF59C2"/>
    <w:rsid w:val="00E04557"/>
    <w:rsid w:val="00E10C54"/>
    <w:rsid w:val="00E10D7C"/>
    <w:rsid w:val="00E10F1E"/>
    <w:rsid w:val="00E1411B"/>
    <w:rsid w:val="00E156A3"/>
    <w:rsid w:val="00E156F9"/>
    <w:rsid w:val="00E2200F"/>
    <w:rsid w:val="00E2231C"/>
    <w:rsid w:val="00E22C0F"/>
    <w:rsid w:val="00E24AEE"/>
    <w:rsid w:val="00E258F1"/>
    <w:rsid w:val="00E3169F"/>
    <w:rsid w:val="00E317AA"/>
    <w:rsid w:val="00E31FE9"/>
    <w:rsid w:val="00E3476E"/>
    <w:rsid w:val="00E3625F"/>
    <w:rsid w:val="00E4045B"/>
    <w:rsid w:val="00E41759"/>
    <w:rsid w:val="00E4443E"/>
    <w:rsid w:val="00E450D9"/>
    <w:rsid w:val="00E521BE"/>
    <w:rsid w:val="00E53CDD"/>
    <w:rsid w:val="00E54393"/>
    <w:rsid w:val="00E550E4"/>
    <w:rsid w:val="00E62FE5"/>
    <w:rsid w:val="00E650F0"/>
    <w:rsid w:val="00E66851"/>
    <w:rsid w:val="00E66B58"/>
    <w:rsid w:val="00E71DD3"/>
    <w:rsid w:val="00E9011F"/>
    <w:rsid w:val="00E9057E"/>
    <w:rsid w:val="00E91506"/>
    <w:rsid w:val="00E920CD"/>
    <w:rsid w:val="00E92E5B"/>
    <w:rsid w:val="00E95DA9"/>
    <w:rsid w:val="00E967BB"/>
    <w:rsid w:val="00EA0B95"/>
    <w:rsid w:val="00EA16D3"/>
    <w:rsid w:val="00EA16F1"/>
    <w:rsid w:val="00EA1D94"/>
    <w:rsid w:val="00EA27B1"/>
    <w:rsid w:val="00EA4003"/>
    <w:rsid w:val="00EA46BF"/>
    <w:rsid w:val="00EA50D3"/>
    <w:rsid w:val="00EA5C22"/>
    <w:rsid w:val="00EB0906"/>
    <w:rsid w:val="00EB09D8"/>
    <w:rsid w:val="00EB14AE"/>
    <w:rsid w:val="00EB25B3"/>
    <w:rsid w:val="00EB2A90"/>
    <w:rsid w:val="00EB4E1F"/>
    <w:rsid w:val="00EB6616"/>
    <w:rsid w:val="00EC0062"/>
    <w:rsid w:val="00EC1CAA"/>
    <w:rsid w:val="00EC1D0A"/>
    <w:rsid w:val="00EC220E"/>
    <w:rsid w:val="00EC57D6"/>
    <w:rsid w:val="00ED1AC4"/>
    <w:rsid w:val="00ED2BE9"/>
    <w:rsid w:val="00ED5099"/>
    <w:rsid w:val="00ED57C6"/>
    <w:rsid w:val="00ED5F8D"/>
    <w:rsid w:val="00ED6D13"/>
    <w:rsid w:val="00ED6DF2"/>
    <w:rsid w:val="00ED7DF0"/>
    <w:rsid w:val="00EE26C1"/>
    <w:rsid w:val="00EE7963"/>
    <w:rsid w:val="00EF197F"/>
    <w:rsid w:val="00EF2A14"/>
    <w:rsid w:val="00F00B4C"/>
    <w:rsid w:val="00F023FA"/>
    <w:rsid w:val="00F06097"/>
    <w:rsid w:val="00F1216E"/>
    <w:rsid w:val="00F12212"/>
    <w:rsid w:val="00F13C09"/>
    <w:rsid w:val="00F17643"/>
    <w:rsid w:val="00F20613"/>
    <w:rsid w:val="00F20883"/>
    <w:rsid w:val="00F20C71"/>
    <w:rsid w:val="00F21EED"/>
    <w:rsid w:val="00F21EFF"/>
    <w:rsid w:val="00F2299B"/>
    <w:rsid w:val="00F2360B"/>
    <w:rsid w:val="00F24C04"/>
    <w:rsid w:val="00F26601"/>
    <w:rsid w:val="00F26817"/>
    <w:rsid w:val="00F26909"/>
    <w:rsid w:val="00F26DBA"/>
    <w:rsid w:val="00F26E0C"/>
    <w:rsid w:val="00F316A2"/>
    <w:rsid w:val="00F3224C"/>
    <w:rsid w:val="00F37344"/>
    <w:rsid w:val="00F402EF"/>
    <w:rsid w:val="00F41B36"/>
    <w:rsid w:val="00F43960"/>
    <w:rsid w:val="00F44ACE"/>
    <w:rsid w:val="00F47904"/>
    <w:rsid w:val="00F47BB7"/>
    <w:rsid w:val="00F47E14"/>
    <w:rsid w:val="00F5185B"/>
    <w:rsid w:val="00F51916"/>
    <w:rsid w:val="00F54A4E"/>
    <w:rsid w:val="00F551A5"/>
    <w:rsid w:val="00F56989"/>
    <w:rsid w:val="00F601F7"/>
    <w:rsid w:val="00F6113E"/>
    <w:rsid w:val="00F6148A"/>
    <w:rsid w:val="00F6222C"/>
    <w:rsid w:val="00F65F2B"/>
    <w:rsid w:val="00F669E4"/>
    <w:rsid w:val="00F66BEC"/>
    <w:rsid w:val="00F66C3E"/>
    <w:rsid w:val="00F7115B"/>
    <w:rsid w:val="00F71BBC"/>
    <w:rsid w:val="00F734C5"/>
    <w:rsid w:val="00F73879"/>
    <w:rsid w:val="00F77F4D"/>
    <w:rsid w:val="00F81E9D"/>
    <w:rsid w:val="00F85A9A"/>
    <w:rsid w:val="00F866C4"/>
    <w:rsid w:val="00F87357"/>
    <w:rsid w:val="00F90594"/>
    <w:rsid w:val="00F90EE5"/>
    <w:rsid w:val="00F926DE"/>
    <w:rsid w:val="00FA0352"/>
    <w:rsid w:val="00FA0858"/>
    <w:rsid w:val="00FA0FC0"/>
    <w:rsid w:val="00FA1D50"/>
    <w:rsid w:val="00FA327D"/>
    <w:rsid w:val="00FA6730"/>
    <w:rsid w:val="00FA6E1C"/>
    <w:rsid w:val="00FA7702"/>
    <w:rsid w:val="00FB237B"/>
    <w:rsid w:val="00FB5264"/>
    <w:rsid w:val="00FB5F29"/>
    <w:rsid w:val="00FB6104"/>
    <w:rsid w:val="00FC0188"/>
    <w:rsid w:val="00FC0A05"/>
    <w:rsid w:val="00FC2E36"/>
    <w:rsid w:val="00FC734B"/>
    <w:rsid w:val="00FD002F"/>
    <w:rsid w:val="00FD2007"/>
    <w:rsid w:val="00FD7AB4"/>
    <w:rsid w:val="00FE095D"/>
    <w:rsid w:val="00FE3C4E"/>
    <w:rsid w:val="00FE536A"/>
    <w:rsid w:val="00FE5651"/>
    <w:rsid w:val="00FE5F62"/>
    <w:rsid w:val="00FE768C"/>
    <w:rsid w:val="00FF48E5"/>
    <w:rsid w:val="00FF5E67"/>
    <w:rsid w:val="12381D06"/>
    <w:rsid w:val="1E07BD3A"/>
    <w:rsid w:val="20161B05"/>
    <w:rsid w:val="380A0C94"/>
    <w:rsid w:val="3BEE5D35"/>
    <w:rsid w:val="460591C7"/>
    <w:rsid w:val="59EA298B"/>
    <w:rsid w:val="5E5A6B05"/>
    <w:rsid w:val="79112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EE91A"/>
  <w15:docId w15:val="{A9866B9E-25C4-45CB-B21C-06BD1CE1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paragraph" w:styleId="Poprawka">
    <w:name w:val="Revision"/>
    <w:hidden/>
    <w:uiPriority w:val="99"/>
    <w:semiHidden/>
    <w:rsid w:val="00F20C71"/>
    <w:rPr>
      <w:rFonts w:ascii="Times New Roman" w:eastAsia="Times New Roman" w:hAnsi="Times New Roman"/>
      <w:lang w:eastAsia="pl-PL"/>
    </w:rPr>
  </w:style>
  <w:style w:type="character" w:customStyle="1" w:styleId="Stopka2">
    <w:name w:val="Stopka (2)"/>
    <w:basedOn w:val="Domylnaczcionkaakapitu"/>
    <w:rsid w:val="002C0750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A34E-3AF6-4614-B8BA-D6BAE579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1575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olimpia.wilamowska@outlook.com</cp:lastModifiedBy>
  <cp:revision>6</cp:revision>
  <cp:lastPrinted>2022-01-17T10:29:00Z</cp:lastPrinted>
  <dcterms:created xsi:type="dcterms:W3CDTF">2026-01-30T16:29:00Z</dcterms:created>
  <dcterms:modified xsi:type="dcterms:W3CDTF">2026-01-30T16:31:00Z</dcterms:modified>
</cp:coreProperties>
</file>